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8D7175" w:rsidR="0073296D" w:rsidP="00286567" w:rsidRDefault="002B1B2C" w14:paraId="7230EAAC" w14:textId="77777777">
      <w:pPr>
        <w:ind w:left="720" w:hanging="720"/>
        <w:jc w:val="center"/>
        <w:rPr>
          <w:rFonts w:asciiTheme="minorHAnsi" w:hAnsiTheme="minorHAnsi" w:cstheme="minorHAnsi"/>
          <w:b/>
          <w:sz w:val="22"/>
        </w:rPr>
      </w:pPr>
      <w:r w:rsidRPr="008D7175">
        <w:rPr>
          <w:rFonts w:asciiTheme="minorHAnsi" w:hAnsiTheme="minorHAnsi" w:cstheme="minorHAnsi"/>
          <w:b/>
          <w:sz w:val="22"/>
        </w:rPr>
        <w:t>ATTACHMENT A1</w:t>
      </w:r>
    </w:p>
    <w:p w:rsidRPr="008D7175" w:rsidR="001A39DF" w:rsidP="00286567" w:rsidRDefault="003213F6" w14:paraId="59A7BBCC" w14:textId="20724C8E">
      <w:pPr>
        <w:ind w:left="720" w:hanging="720"/>
        <w:jc w:val="center"/>
        <w:rPr>
          <w:rFonts w:asciiTheme="minorHAnsi" w:hAnsiTheme="minorHAnsi" w:cstheme="minorHAnsi"/>
          <w:b/>
          <w:sz w:val="22"/>
        </w:rPr>
      </w:pPr>
      <w:r w:rsidRPr="008D7175">
        <w:rPr>
          <w:rFonts w:asciiTheme="minorHAnsi" w:hAnsiTheme="minorHAnsi" w:cstheme="minorHAnsi"/>
          <w:b/>
          <w:sz w:val="22"/>
        </w:rPr>
        <w:t>INDIANA VETERAN OWNED SMALL BUSINESS</w:t>
      </w:r>
      <w:r w:rsidRPr="008D7175" w:rsidR="009625ED">
        <w:rPr>
          <w:rFonts w:asciiTheme="minorHAnsi" w:hAnsiTheme="minorHAnsi" w:cstheme="minorHAnsi"/>
          <w:b/>
          <w:sz w:val="22"/>
        </w:rPr>
        <w:t xml:space="preserve"> </w:t>
      </w:r>
      <w:r w:rsidR="00840E2E">
        <w:rPr>
          <w:rFonts w:asciiTheme="minorHAnsi" w:hAnsiTheme="minorHAnsi" w:cstheme="minorHAnsi"/>
          <w:b/>
          <w:sz w:val="22"/>
        </w:rPr>
        <w:t>BID</w:t>
      </w:r>
      <w:r w:rsidRPr="008D7175" w:rsidR="001A39DF">
        <w:rPr>
          <w:rFonts w:asciiTheme="minorHAnsi" w:hAnsiTheme="minorHAnsi" w:cstheme="minorHAnsi"/>
          <w:b/>
          <w:sz w:val="22"/>
        </w:rPr>
        <w:t xml:space="preserve"> </w:t>
      </w:r>
      <w:r w:rsidRPr="008D7175" w:rsidR="00F707EC">
        <w:rPr>
          <w:rFonts w:asciiTheme="minorHAnsi" w:hAnsiTheme="minorHAnsi" w:cstheme="minorHAnsi"/>
          <w:b/>
          <w:sz w:val="22"/>
        </w:rPr>
        <w:t xml:space="preserve">SUBCONTRACTOR </w:t>
      </w:r>
    </w:p>
    <w:p w:rsidRPr="00C51F8B" w:rsidR="00EB5ECB" w:rsidP="00C51F8B" w:rsidRDefault="00F707EC" w14:paraId="654FB116" w14:textId="11D00A91">
      <w:pPr>
        <w:ind w:left="720" w:hanging="720"/>
        <w:jc w:val="center"/>
        <w:rPr>
          <w:rFonts w:asciiTheme="minorHAnsi" w:hAnsiTheme="minorHAnsi" w:cstheme="minorHAnsi"/>
          <w:b/>
          <w:sz w:val="22"/>
        </w:rPr>
      </w:pPr>
      <w:r w:rsidRPr="008D7175">
        <w:rPr>
          <w:rFonts w:asciiTheme="minorHAnsi" w:hAnsiTheme="minorHAnsi" w:cstheme="minorHAnsi"/>
          <w:b/>
          <w:sz w:val="22"/>
        </w:rPr>
        <w:t>COMMITMENT FORM</w:t>
      </w:r>
      <w:r w:rsidR="00C51F8B">
        <w:rPr>
          <w:rStyle w:val="FootnoteReference"/>
          <w:rFonts w:asciiTheme="minorHAnsi" w:hAnsiTheme="minorHAnsi" w:cstheme="minorHAnsi"/>
          <w:b/>
          <w:sz w:val="22"/>
        </w:rPr>
        <w:footnoteReference w:id="1"/>
      </w:r>
    </w:p>
    <w:p w:rsidR="000A255B" w:rsidP="00404F0D" w:rsidRDefault="000A255B" w14:paraId="5A3D4994" w14:textId="77777777">
      <w:pPr>
        <w:rPr>
          <w:rFonts w:asciiTheme="minorHAnsi" w:hAnsiTheme="minorHAnsi" w:cstheme="minorHAnsi"/>
          <w:sz w:val="22"/>
          <w:szCs w:val="22"/>
        </w:rPr>
      </w:pPr>
    </w:p>
    <w:p w:rsidRPr="006741C0" w:rsidR="009B7288" w:rsidP="009B7288" w:rsidRDefault="009B7288" w14:paraId="5EA7C2BE" w14:textId="77777777">
      <w:pPr>
        <w:rPr>
          <w:rStyle w:val="Hyperlink"/>
          <w:rFonts w:asciiTheme="minorHAnsi" w:hAnsiTheme="minorHAnsi" w:eastAsiaTheme="majorEastAsia" w:cstheme="minorHAnsi"/>
        </w:rPr>
      </w:pPr>
      <w:r w:rsidRPr="006741C0">
        <w:rPr>
          <w:rFonts w:asciiTheme="minorHAnsi" w:hAnsiTheme="minorHAnsi" w:cstheme="minorHAnsi"/>
        </w:rPr>
        <w:t>In accordance with IC 5-22-14 and 25 IAC 9, it has been determined that there is a reasonable expectation of Indiana Veteran Owned Small Business subcontracting opportunities under this solicitation.</w:t>
      </w:r>
      <w:r w:rsidRPr="006741C0">
        <w:rPr>
          <w:rFonts w:asciiTheme="minorHAnsi" w:hAnsiTheme="minorHAnsi" w:cstheme="minorHAnsi"/>
          <w:b/>
        </w:rPr>
        <w:t xml:space="preserve">  </w:t>
      </w:r>
      <w:r w:rsidRPr="006741C0">
        <w:rPr>
          <w:rFonts w:asciiTheme="minorHAnsi" w:hAnsiTheme="minorHAnsi" w:cstheme="minorHAnsi"/>
        </w:rPr>
        <w:t>The IVOSB Subcontractor Commitment Form is to be submitted alongside the Respondent’s proposal</w:t>
      </w:r>
      <w:r w:rsidRPr="002B7A0A">
        <w:rPr>
          <w:rFonts w:asciiTheme="minorHAnsi" w:hAnsiTheme="minorHAnsi" w:cstheme="minorHAnsi"/>
        </w:rPr>
        <w:t>.</w:t>
      </w:r>
      <w:r w:rsidRPr="002B7A0A">
        <w:rPr>
          <w:rFonts w:asciiTheme="minorHAnsi" w:hAnsiTheme="minorHAnsi" w:cstheme="minorHAnsi"/>
          <w:color w:val="808080"/>
        </w:rPr>
        <w:t xml:space="preserve">  </w:t>
      </w:r>
      <w:r w:rsidRPr="002B7A0A">
        <w:rPr>
          <w:rFonts w:asciiTheme="minorHAnsi" w:hAnsiTheme="minorHAnsi" w:cstheme="minorHAnsi"/>
        </w:rPr>
        <w:t xml:space="preserve"> The entity must be on the </w:t>
      </w:r>
      <w:r w:rsidRPr="002B7A0A">
        <w:rPr>
          <w:rFonts w:asciiTheme="minorHAnsi" w:hAnsiTheme="minorHAnsi" w:eastAsiaTheme="majorEastAsia" w:cstheme="minorHAnsi"/>
        </w:rPr>
        <w:t>State of Indiana Certified M/W/IVOSB list</w:t>
      </w:r>
      <w:r w:rsidRPr="002B7A0A">
        <w:rPr>
          <w:rStyle w:val="Hyperlink"/>
          <w:rFonts w:asciiTheme="minorHAnsi" w:hAnsiTheme="minorHAnsi" w:eastAsiaTheme="majorEastAsia" w:cstheme="minorHAnsi"/>
        </w:rPr>
        <w:t xml:space="preserve"> </w:t>
      </w:r>
      <w:r w:rsidRPr="002B7A0A">
        <w:rPr>
          <w:rFonts w:asciiTheme="minorHAnsi" w:hAnsiTheme="minorHAnsi" w:cstheme="minorHAnsi"/>
        </w:rPr>
        <w:t xml:space="preserve">at </w:t>
      </w:r>
      <w:hyperlink w:history="1" r:id="rId10">
        <w:r w:rsidRPr="002B7A0A">
          <w:rPr>
            <w:rStyle w:val="Hyperlink"/>
            <w:rFonts w:asciiTheme="minorHAnsi" w:hAnsiTheme="minorHAnsi" w:eastAsiaTheme="majorEastAsia" w:cstheme="minorHAnsi"/>
          </w:rPr>
          <w:t>https://www.in.gov/idoa/mwbe</w:t>
        </w:r>
      </w:hyperlink>
      <w:r w:rsidRPr="002B7A0A">
        <w:rPr>
          <w:rFonts w:asciiTheme="minorHAnsi" w:hAnsiTheme="minorHAnsi" w:cstheme="minorHAnsi"/>
        </w:rPr>
        <w:t>.</w:t>
      </w:r>
    </w:p>
    <w:p w:rsidR="00404F0D" w:rsidP="00404F0D" w:rsidRDefault="00404F0D" w14:paraId="48808AD2" w14:textId="70FF83FE">
      <w:pPr>
        <w:rPr>
          <w:rFonts w:asciiTheme="minorHAnsi" w:hAnsiTheme="minorHAnsi" w:cstheme="minorHAnsi"/>
        </w:rPr>
      </w:pPr>
      <w:bookmarkStart w:name="_Hlk80018421" w:id="0"/>
    </w:p>
    <w:p w:rsidRPr="006741C0" w:rsidR="006045CC" w:rsidP="006045CC" w:rsidRDefault="006045CC" w14:paraId="738827E1" w14:textId="6F4992FE">
      <w:pPr>
        <w:rPr>
          <w:rFonts w:asciiTheme="minorHAnsi" w:hAnsiTheme="minorHAnsi" w:cstheme="minorHAnsi"/>
        </w:rPr>
      </w:pPr>
      <w:r w:rsidRPr="00322709">
        <w:rPr>
          <w:rFonts w:asciiTheme="minorHAnsi" w:hAnsiTheme="minorHAnsi" w:cstheme="minorHAnsi"/>
        </w:rPr>
        <w:t xml:space="preserve">If participation is proposed </w:t>
      </w:r>
      <w:proofErr w:type="gramStart"/>
      <w:r w:rsidRPr="00322709">
        <w:rPr>
          <w:rFonts w:asciiTheme="minorHAnsi" w:hAnsiTheme="minorHAnsi" w:cstheme="minorHAnsi"/>
        </w:rPr>
        <w:t>through the use of</w:t>
      </w:r>
      <w:proofErr w:type="gramEnd"/>
      <w:r w:rsidRPr="00322709">
        <w:rPr>
          <w:rFonts w:asciiTheme="minorHAnsi" w:hAnsiTheme="minorHAnsi" w:cstheme="minorHAnsi"/>
        </w:rPr>
        <w:t xml:space="preserve"> Subcontractors, the Respondent must provide the scope of work of the products and/or services to be provided by the Subcontractor(s). This</w:t>
      </w:r>
      <w:r w:rsidRPr="006741C0">
        <w:rPr>
          <w:rFonts w:asciiTheme="minorHAnsi" w:hAnsiTheme="minorHAnsi" w:cstheme="minorHAnsi"/>
        </w:rPr>
        <w:t xml:space="preserve">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w:t>
      </w:r>
      <w:r w:rsidRPr="00322709">
        <w:rPr>
          <w:rFonts w:asciiTheme="minorHAnsi" w:hAnsiTheme="minorHAnsi" w:cstheme="minorHAnsi"/>
        </w:rPr>
        <w:t xml:space="preserve">and Subcontractor, the certified </w:t>
      </w:r>
      <w:r w:rsidRPr="00322709" w:rsidR="00322709">
        <w:rPr>
          <w:rFonts w:asciiTheme="minorHAnsi" w:hAnsiTheme="minorHAnsi" w:cstheme="minorHAnsi"/>
        </w:rPr>
        <w:t>UNSPSC</w:t>
      </w:r>
      <w:r w:rsidRPr="00322709">
        <w:rPr>
          <w:rFonts w:asciiTheme="minorHAnsi" w:hAnsiTheme="minorHAnsi" w:cstheme="minorHAnsi"/>
        </w:rPr>
        <w:t xml:space="preserve"> that applies to the award,</w:t>
      </w:r>
      <w:r>
        <w:rPr>
          <w:rFonts w:asciiTheme="minorHAnsi" w:hAnsiTheme="minorHAnsi" w:cstheme="minorHAnsi"/>
        </w:rPr>
        <w:t xml:space="preserve"> </w:t>
      </w:r>
      <w:r w:rsidRPr="006741C0">
        <w:rPr>
          <w:rFonts w:asciiTheme="minorHAnsi" w:hAnsiTheme="minorHAnsi" w:cstheme="minorHAnsi"/>
        </w:rPr>
        <w:t xml:space="preserve">and the cost of supplies being utilized by the Respondent for this proposal.  Respondents must complete the Subcontractor Commitment Form in its entirety.  </w:t>
      </w:r>
      <w:r w:rsidRPr="006741C0">
        <w:rPr>
          <w:rFonts w:asciiTheme="minorHAnsi" w:hAnsiTheme="minorHAnsi" w:cstheme="minorHAnsi"/>
          <w:color w:val="000000"/>
        </w:rPr>
        <w:t>The amount entered in “</w:t>
      </w:r>
      <w:r w:rsidRPr="006741C0">
        <w:rPr>
          <w:rFonts w:asciiTheme="minorHAnsi" w:hAnsiTheme="minorHAnsi" w:cstheme="minorHAnsi"/>
          <w:b/>
        </w:rPr>
        <w:t>TOTAL BID AMOUNT</w:t>
      </w:r>
      <w:r w:rsidRPr="006741C0">
        <w:rPr>
          <w:rFonts w:asciiTheme="minorHAnsi" w:hAnsiTheme="minorHAnsi" w:cstheme="minorHAnsi"/>
          <w:color w:val="000000"/>
        </w:rPr>
        <w:t xml:space="preserve">” should match the amount entered in the </w:t>
      </w:r>
      <w:r w:rsidRPr="006741C0">
        <w:rPr>
          <w:rFonts w:asciiTheme="minorHAnsi" w:hAnsiTheme="minorHAnsi" w:cstheme="minorHAnsi"/>
          <w:b/>
          <w:bCs/>
        </w:rPr>
        <w:t>Attachment D</w:t>
      </w:r>
      <w:r w:rsidRPr="006741C0">
        <w:rPr>
          <w:rFonts w:asciiTheme="minorHAnsi" w:hAnsiTheme="minorHAnsi" w:cstheme="minorHAnsi"/>
          <w:color w:val="000000"/>
        </w:rPr>
        <w:t xml:space="preserve">, Bid Cost Template.  </w:t>
      </w:r>
    </w:p>
    <w:p w:rsidRPr="008D7175" w:rsidR="006045CC" w:rsidP="00404F0D" w:rsidRDefault="006045CC" w14:paraId="1577A0F6" w14:textId="77777777">
      <w:pPr>
        <w:rPr>
          <w:rFonts w:asciiTheme="minorHAnsi" w:hAnsiTheme="minorHAnsi" w:cstheme="minorHAnsi"/>
        </w:rPr>
      </w:pPr>
    </w:p>
    <w:bookmarkEnd w:id="0"/>
    <w:p w:rsidRPr="008D7175" w:rsidR="00CA076A" w:rsidP="00CA076A" w:rsidRDefault="00816109" w14:paraId="0E9DE368" w14:textId="4981CFDE">
      <w:pPr>
        <w:rPr>
          <w:rFonts w:asciiTheme="minorHAnsi" w:hAnsiTheme="minorHAnsi" w:cstheme="minorHAnsi"/>
          <w:sz w:val="22"/>
          <w:szCs w:val="22"/>
        </w:rPr>
      </w:pPr>
      <w:r w:rsidRPr="008D7175">
        <w:rPr>
          <w:rFonts w:asciiTheme="minorHAnsi" w:hAnsiTheme="minorHAnsi" w:cstheme="minorHAnsi"/>
          <w:color w:val="000000"/>
          <w:sz w:val="22"/>
          <w:szCs w:val="22"/>
        </w:rPr>
        <w:t xml:space="preserve"> </w:t>
      </w:r>
    </w:p>
    <w:p w:rsidR="00CA076A" w:rsidP="00CA076A" w:rsidRDefault="0057155D" w14:paraId="63B9C2CE" w14:textId="623F3949">
      <w:pPr>
        <w:rPr>
          <w:rStyle w:val="normaltextrun"/>
          <w:rFonts w:ascii="Calibri" w:hAnsi="Calibri" w:cs="Calibri"/>
          <w:color w:val="000000"/>
          <w:shd w:val="clear" w:color="auto" w:fill="FFFFFF"/>
        </w:rPr>
      </w:pPr>
      <w:r>
        <w:rPr>
          <w:rStyle w:val="normaltextrun"/>
          <w:rFonts w:ascii="Calibri" w:hAnsi="Calibri" w:cs="Calibri"/>
          <w:color w:val="000000"/>
          <w:shd w:val="clear" w:color="auto" w:fill="FFFFFF"/>
        </w:rPr>
        <w:t>If the Respondent to the solicitation is an IVOSB certified entity, the Respondent may indicate this on Attachment F, Attestation Form.</w:t>
      </w:r>
    </w:p>
    <w:p w:rsidRPr="008D7175" w:rsidR="0057155D" w:rsidP="00CA076A" w:rsidRDefault="0057155D" w14:paraId="2E8580EF" w14:textId="77777777">
      <w:pPr>
        <w:rPr>
          <w:rFonts w:asciiTheme="minorHAnsi" w:hAnsiTheme="minorHAnsi" w:cstheme="minorHAnsi"/>
          <w:sz w:val="18"/>
          <w:szCs w:val="22"/>
        </w:rPr>
      </w:pPr>
    </w:p>
    <w:p w:rsidRPr="008D7175" w:rsidR="00CA076A" w:rsidP="00CA076A" w:rsidRDefault="00CA076A" w14:paraId="687356A3" w14:textId="77777777">
      <w:pPr>
        <w:rPr>
          <w:rFonts w:asciiTheme="minorHAnsi" w:hAnsiTheme="minorHAnsi" w:cstheme="minorHAnsi"/>
          <w:sz w:val="22"/>
          <w:szCs w:val="22"/>
        </w:rPr>
      </w:pPr>
      <w:r w:rsidRPr="008D7175">
        <w:rPr>
          <w:rFonts w:asciiTheme="minorHAnsi" w:hAnsiTheme="minorHAnsi" w:cstheme="minorHAnsi"/>
          <w:color w:val="000000"/>
          <w:sz w:val="22"/>
          <w:szCs w:val="22"/>
        </w:rPr>
        <w:t xml:space="preserve">The IVOSB respondent must list their </w:t>
      </w:r>
      <w:r w:rsidRPr="008D7175">
        <w:rPr>
          <w:rFonts w:asciiTheme="minorHAnsi" w:hAnsiTheme="minorHAnsi" w:cstheme="minorHAnsi"/>
          <w:b/>
          <w:color w:val="000000"/>
          <w:sz w:val="22"/>
          <w:szCs w:val="22"/>
        </w:rPr>
        <w:t>company contact information only</w:t>
      </w:r>
      <w:r w:rsidRPr="008D7175">
        <w:rPr>
          <w:rFonts w:asciiTheme="minorHAnsi" w:hAnsiTheme="minorHAnsi" w:cstheme="minorHAnsi"/>
          <w:color w:val="000000"/>
          <w:sz w:val="22"/>
          <w:szCs w:val="22"/>
        </w:rPr>
        <w:t xml:space="preserve"> on the IVOSB Subcontractor Commitment Form.</w:t>
      </w:r>
    </w:p>
    <w:p w:rsidRPr="008D7175" w:rsidR="00CA076A" w:rsidP="00CA076A" w:rsidRDefault="00CA076A" w14:paraId="2BCFAA72" w14:textId="77777777">
      <w:pPr>
        <w:rPr>
          <w:rFonts w:asciiTheme="minorHAnsi" w:hAnsiTheme="minorHAnsi" w:cstheme="minorHAnsi"/>
          <w:sz w:val="18"/>
          <w:szCs w:val="22"/>
        </w:rPr>
      </w:pPr>
    </w:p>
    <w:p w:rsidR="00CA076A" w:rsidP="008867E1" w:rsidRDefault="008867E1" w14:paraId="6FB1C24E" w14:textId="138C2516">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t>Failure to address these subcontracting opportunities will not impact the evaluation of your Proposal. The Department will verify certification information included on the IVOSB Subcontractor Commitment Form.</w:t>
      </w:r>
      <w:r>
        <w:rPr>
          <w:rStyle w:val="eop"/>
          <w:rFonts w:ascii="Calibri" w:hAnsi="Calibri" w:cs="Calibri"/>
          <w:color w:val="000000"/>
          <w:shd w:val="clear" w:color="auto" w:fill="FFFFFF"/>
        </w:rPr>
        <w:t> </w:t>
      </w:r>
    </w:p>
    <w:p w:rsidRPr="008D7175" w:rsidR="008867E1" w:rsidP="008867E1" w:rsidRDefault="008867E1" w14:paraId="02778707" w14:textId="77777777">
      <w:pPr>
        <w:rPr>
          <w:rFonts w:asciiTheme="minorHAnsi" w:hAnsiTheme="minorHAnsi" w:cstheme="minorHAnsi"/>
          <w:b/>
          <w:sz w:val="18"/>
          <w:szCs w:val="22"/>
        </w:rPr>
      </w:pPr>
    </w:p>
    <w:p w:rsidRPr="008D7175" w:rsidR="00CA076A" w:rsidP="00CA076A" w:rsidRDefault="00CA076A" w14:paraId="11781A0F" w14:textId="77777777">
      <w:pPr>
        <w:rPr>
          <w:rFonts w:asciiTheme="minorHAnsi" w:hAnsiTheme="minorHAnsi" w:cstheme="minorHAnsi"/>
          <w:b/>
          <w:sz w:val="22"/>
          <w:szCs w:val="22"/>
        </w:rPr>
      </w:pPr>
      <w:r w:rsidRPr="008D7175">
        <w:rPr>
          <w:rFonts w:asciiTheme="minorHAnsi" w:hAnsiTheme="minorHAnsi" w:cstheme="minorHAnsi"/>
          <w:b/>
          <w:sz w:val="22"/>
          <w:szCs w:val="22"/>
        </w:rPr>
        <w:t>Prime Contractors must ensure that the proposed IVOSB subcontractors meet the following criteria:</w:t>
      </w:r>
    </w:p>
    <w:p w:rsidRPr="008D7175" w:rsidR="00CA076A" w:rsidP="00CA076A" w:rsidRDefault="00CA076A" w14:paraId="478C5E55" w14:textId="77777777">
      <w:pPr>
        <w:rPr>
          <w:rFonts w:asciiTheme="minorHAnsi" w:hAnsiTheme="minorHAnsi" w:cstheme="minorHAnsi"/>
          <w:b/>
          <w:sz w:val="22"/>
          <w:szCs w:val="22"/>
        </w:rPr>
      </w:pPr>
    </w:p>
    <w:tbl>
      <w:tblPr>
        <w:tblStyle w:val="TableGrid"/>
        <w:tblW w:w="9360" w:type="dxa"/>
        <w:tblInd w:w="108" w:type="dxa"/>
        <w:tblBorders>
          <w:insideH w:val="none" w:color="auto" w:sz="0" w:space="0"/>
          <w:insideV w:val="none" w:color="auto" w:sz="0" w:space="0"/>
        </w:tblBorders>
        <w:tblLook w:val="04A0" w:firstRow="1" w:lastRow="0" w:firstColumn="1" w:lastColumn="0" w:noHBand="0" w:noVBand="1"/>
      </w:tblPr>
      <w:tblGrid>
        <w:gridCol w:w="9360"/>
      </w:tblGrid>
      <w:tr w:rsidRPr="008D7175" w:rsidR="00CA076A" w:rsidTr="0001475C" w14:paraId="6E0DCAB7" w14:textId="77777777">
        <w:tc>
          <w:tcPr>
            <w:tcW w:w="9360" w:type="dxa"/>
          </w:tcPr>
          <w:p w:rsidR="0001475C" w:rsidP="0001475C" w:rsidRDefault="0001475C" w14:paraId="23A49573" w14:textId="77777777">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 xml:space="preserve">Must be listed on Federal Center for Veterans Business Enterprise </w:t>
            </w:r>
            <w:r>
              <w:rPr>
                <w:rStyle w:val="contextualspellingandgrammarerror"/>
                <w:rFonts w:ascii="Calibri" w:hAnsi="Calibri" w:cs="Calibri"/>
              </w:rPr>
              <w:t>VETBIZ  at</w:t>
            </w:r>
            <w:r>
              <w:rPr>
                <w:rStyle w:val="normaltextrun"/>
                <w:rFonts w:ascii="Calibri" w:hAnsi="Calibri" w:cs="Calibri"/>
              </w:rPr>
              <w:t xml:space="preserve"> </w:t>
            </w:r>
            <w:hyperlink w:tgtFrame="_blank" w:history="1" r:id="rId11">
              <w:r>
                <w:rPr>
                  <w:rStyle w:val="normaltextrun"/>
                  <w:rFonts w:ascii="Calibri" w:hAnsi="Calibri" w:cs="Calibri"/>
                  <w:color w:val="0000FF"/>
                  <w:u w:val="single"/>
                </w:rPr>
                <w:t>https://www.vetbiz/va/gov/vip/</w:t>
              </w:r>
            </w:hyperlink>
            <w:r>
              <w:rPr>
                <w:rStyle w:val="normaltextrun"/>
                <w:rFonts w:ascii="Calibri" w:hAnsi="Calibri" w:cs="Calibri"/>
              </w:rPr>
              <w:t xml:space="preserve">  under INDIANA, or listed at State of Indiana Certified M/W/IVOSB list at </w:t>
            </w:r>
            <w:hyperlink w:tgtFrame="_blank" w:history="1" r:id="rId12">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proposal due date</w:t>
            </w:r>
            <w:r>
              <w:rPr>
                <w:rStyle w:val="eop"/>
                <w:rFonts w:ascii="Calibri" w:hAnsi="Calibri" w:cs="Calibri"/>
              </w:rPr>
              <w:t> </w:t>
            </w:r>
          </w:p>
          <w:p w:rsidR="0001475C" w:rsidP="0001475C" w:rsidRDefault="0001475C" w14:paraId="7C0631AB" w14:textId="77777777">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 xml:space="preserve">Prime Contractor must include with their proposal the Subcontractor’s veteran business’s current certification status from VETBIZ at </w:t>
            </w:r>
            <w:hyperlink w:tgtFrame="_blank" w:history="1" r:id="rId13">
              <w:r>
                <w:rPr>
                  <w:rStyle w:val="normaltextrun"/>
                  <w:rFonts w:ascii="Calibri" w:hAnsi="Calibri" w:cs="Calibri"/>
                  <w:color w:val="0000FF"/>
                  <w:u w:val="single"/>
                  <w:shd w:val="clear" w:color="auto" w:fill="FFFF00"/>
                </w:rPr>
                <w:t>https://www.vetbiz/va/gov/vip/</w:t>
              </w:r>
            </w:hyperlink>
            <w:r>
              <w:rPr>
                <w:rStyle w:val="normaltextrun"/>
                <w:rFonts w:ascii="Calibri" w:hAnsi="Calibri" w:cs="Calibri"/>
              </w:rPr>
              <w:t>.</w:t>
            </w:r>
            <w:r>
              <w:rPr>
                <w:rStyle w:val="eop"/>
                <w:rFonts w:ascii="Calibri" w:hAnsi="Calibri" w:cs="Calibri"/>
              </w:rPr>
              <w:t> </w:t>
            </w:r>
          </w:p>
          <w:p w:rsidR="0001475C" w:rsidP="0001475C" w:rsidRDefault="0001475C" w14:paraId="14AC659C" w14:textId="77777777">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(see Section 1.18) or IVOSB</w:t>
            </w:r>
            <w:r>
              <w:rPr>
                <w:rStyle w:val="eop"/>
                <w:rFonts w:ascii="Calibri" w:hAnsi="Calibri" w:cs="Calibri"/>
              </w:rPr>
              <w:t> </w:t>
            </w:r>
          </w:p>
          <w:p w:rsidR="0001475C" w:rsidP="0001475C" w:rsidRDefault="0001475C" w14:paraId="34C2C825" w14:textId="77777777">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IVOSB must have a Bidder ID </w:t>
            </w:r>
            <w:r>
              <w:rPr>
                <w:rStyle w:val="eop"/>
                <w:rFonts w:ascii="Calibri" w:hAnsi="Calibri" w:cs="Calibri"/>
              </w:rPr>
              <w:t> </w:t>
            </w:r>
          </w:p>
          <w:p w:rsidR="0001475C" w:rsidP="0001475C" w:rsidRDefault="0001475C" w14:paraId="2F850F4E" w14:textId="77777777">
            <w:pPr>
              <w:pStyle w:val="paragraph"/>
              <w:numPr>
                <w:ilvl w:val="0"/>
                <w:numId w:val="6"/>
              </w:numPr>
              <w:spacing w:before="0" w:beforeAutospacing="0" w:after="0" w:afterAutospacing="0"/>
              <w:textAlignment w:val="baseline"/>
              <w:rPr>
                <w:rFonts w:ascii="Calibri" w:hAnsi="Calibri" w:cs="Calibri"/>
              </w:rPr>
            </w:pPr>
            <w:r>
              <w:rPr>
                <w:rStyle w:val="normaltextrun"/>
                <w:rFonts w:ascii="Calibri" w:hAnsi="Calibri" w:cs="Calibri"/>
              </w:rPr>
              <w:t xml:space="preserve">Must provide goods or services only in the industry area for which it is certified as listed in the VETBIZ federal registry, at </w:t>
            </w:r>
            <w:hyperlink w:tgtFrame="_blank" w:history="1" r:id="rId14">
              <w:r>
                <w:rPr>
                  <w:rStyle w:val="normaltextrun"/>
                  <w:rFonts w:ascii="Calibri" w:hAnsi="Calibri" w:cs="Calibri"/>
                  <w:color w:val="0000FF"/>
                  <w:u w:val="single"/>
                </w:rPr>
                <w:t>https://www.vetbiz/va/gov/vip/</w:t>
              </w:r>
            </w:hyperlink>
            <w:r>
              <w:rPr>
                <w:rStyle w:val="normaltextrun"/>
                <w:rFonts w:ascii="Calibri" w:hAnsi="Calibri" w:cs="Calibri"/>
              </w:rPr>
              <w:t xml:space="preserve"> under INDIANA or at State of Indiana Certified M/W/IVOSB list at </w:t>
            </w:r>
            <w:hyperlink w:tgtFrame="_blank" w:history="1" r:id="rId15">
              <w:r>
                <w:rPr>
                  <w:rStyle w:val="normaltextrun"/>
                  <w:rFonts w:ascii="Calibri" w:hAnsi="Calibri" w:cs="Calibri"/>
                  <w:color w:val="0000FF"/>
                  <w:u w:val="single"/>
                </w:rPr>
                <w:t>https://www.in.gov/idoa/mwbe</w:t>
              </w:r>
            </w:hyperlink>
            <w:r>
              <w:rPr>
                <w:rStyle w:val="normaltextrun"/>
                <w:rFonts w:ascii="Calibri" w:hAnsi="Calibri" w:cs="Calibri"/>
              </w:rPr>
              <w:t xml:space="preserve">. Specify the certified code on </w:t>
            </w:r>
            <w:proofErr w:type="spellStart"/>
            <w:r>
              <w:rPr>
                <w:rStyle w:val="spellingerror"/>
                <w:rFonts w:ascii="Calibri" w:hAnsi="Calibri" w:cs="Calibri"/>
              </w:rPr>
              <w:t>Attchment</w:t>
            </w:r>
            <w:proofErr w:type="spellEnd"/>
            <w:r>
              <w:rPr>
                <w:rStyle w:val="normaltextrun"/>
                <w:rFonts w:ascii="Calibri" w:hAnsi="Calibri" w:cs="Calibri"/>
              </w:rPr>
              <w:t xml:space="preserve"> A1 that applies to the contract.</w:t>
            </w:r>
            <w:r>
              <w:rPr>
                <w:rStyle w:val="eop"/>
                <w:rFonts w:ascii="Calibri" w:hAnsi="Calibri" w:cs="Calibri"/>
              </w:rPr>
              <w:t> </w:t>
            </w:r>
          </w:p>
          <w:p w:rsidR="0001475C" w:rsidP="0001475C" w:rsidRDefault="0001475C" w14:paraId="1EA8F157" w14:textId="77777777">
            <w:pPr>
              <w:pStyle w:val="paragraph"/>
              <w:numPr>
                <w:ilvl w:val="0"/>
                <w:numId w:val="6"/>
              </w:numPr>
              <w:spacing w:before="0" w:beforeAutospacing="0" w:after="0" w:afterAutospacing="0"/>
              <w:jc w:val="both"/>
              <w:textAlignment w:val="baseline"/>
              <w:rPr>
                <w:rFonts w:ascii="Calibri" w:hAnsi="Calibri" w:cs="Calibri"/>
              </w:rPr>
            </w:pPr>
            <w:r>
              <w:rPr>
                <w:rStyle w:val="normaltextrun"/>
                <w:rFonts w:ascii="Calibri" w:hAnsi="Calibri" w:cs="Calibri"/>
              </w:rPr>
              <w:t>Must be used to provide the goods or services specific to the award. Must be used to provide the goods or services specific to the award.</w:t>
            </w:r>
            <w:r>
              <w:rPr>
                <w:rStyle w:val="eop"/>
                <w:rFonts w:ascii="Calibri" w:hAnsi="Calibri" w:cs="Calibri"/>
              </w:rPr>
              <w:t> </w:t>
            </w:r>
          </w:p>
          <w:p w:rsidRPr="008D7175" w:rsidR="00CA076A" w:rsidP="00AC3932" w:rsidRDefault="00CA076A" w14:paraId="145A7A2D" w14:textId="11F4A9EC">
            <w:pPr>
              <w:widowControl w:val="0"/>
              <w:tabs>
                <w:tab w:val="num" w:pos="720"/>
              </w:tabs>
              <w:rPr>
                <w:rFonts w:asciiTheme="minorHAnsi" w:hAnsiTheme="minorHAnsi" w:cstheme="minorHAnsi"/>
                <w:sz w:val="22"/>
                <w:szCs w:val="22"/>
              </w:rPr>
            </w:pPr>
          </w:p>
        </w:tc>
      </w:tr>
    </w:tbl>
    <w:p w:rsidRPr="008D7175" w:rsidR="00CA076A" w:rsidP="00CA076A" w:rsidRDefault="00CA076A" w14:paraId="2226BB6E" w14:textId="77777777">
      <w:pPr>
        <w:rPr>
          <w:rFonts w:asciiTheme="minorHAnsi" w:hAnsiTheme="minorHAnsi" w:cstheme="minorHAnsi"/>
          <w:sz w:val="22"/>
          <w:szCs w:val="22"/>
        </w:rPr>
      </w:pPr>
    </w:p>
    <w:p w:rsidRPr="008D7175" w:rsidR="00CA076A" w:rsidP="00CA076A" w:rsidRDefault="00CA076A" w14:paraId="42F122A2" w14:textId="12EF08A7">
      <w:pPr>
        <w:jc w:val="center"/>
        <w:rPr>
          <w:rFonts w:asciiTheme="minorHAnsi" w:hAnsiTheme="minorHAnsi" w:cstheme="minorHAnsi"/>
          <w:b/>
          <w:caps/>
          <w:sz w:val="22"/>
          <w:szCs w:val="22"/>
        </w:rPr>
      </w:pPr>
      <w:r w:rsidRPr="008D7175">
        <w:rPr>
          <w:rFonts w:asciiTheme="minorHAnsi" w:hAnsiTheme="minorHAnsi" w:cstheme="minorHAnsi"/>
          <w:b/>
          <w:caps/>
          <w:sz w:val="22"/>
          <w:szCs w:val="22"/>
        </w:rPr>
        <w:t xml:space="preserve">Indiana Veteran OWNED SMALL Business </w:t>
      </w:r>
      <w:r w:rsidR="00840E2E">
        <w:rPr>
          <w:rFonts w:asciiTheme="minorHAnsi" w:hAnsiTheme="minorHAnsi" w:cstheme="minorHAnsi"/>
          <w:b/>
          <w:caps/>
          <w:sz w:val="22"/>
          <w:szCs w:val="22"/>
        </w:rPr>
        <w:t>BID</w:t>
      </w:r>
      <w:r w:rsidRPr="008D7175">
        <w:rPr>
          <w:rFonts w:asciiTheme="minorHAnsi" w:hAnsiTheme="minorHAnsi" w:cstheme="minorHAnsi"/>
          <w:b/>
          <w:caps/>
          <w:sz w:val="22"/>
          <w:szCs w:val="22"/>
        </w:rPr>
        <w:t xml:space="preserve"> Subcontractor Letter of Commitment</w:t>
      </w:r>
    </w:p>
    <w:p w:rsidRPr="008D7175" w:rsidR="00CA076A" w:rsidP="00CA076A" w:rsidRDefault="00CA076A" w14:paraId="37CA791E" w14:textId="77777777">
      <w:pPr>
        <w:jc w:val="center"/>
        <w:rPr>
          <w:rFonts w:asciiTheme="minorHAnsi" w:hAnsiTheme="minorHAnsi" w:cstheme="minorHAnsi"/>
          <w:caps/>
          <w:sz w:val="22"/>
          <w:szCs w:val="22"/>
        </w:rPr>
      </w:pPr>
    </w:p>
    <w:p w:rsidR="00CA076A" w:rsidP="00CA076A" w:rsidRDefault="00A41A09" w14:paraId="13ABDF25" w14:textId="10DD759B">
      <w:pPr>
        <w:rPr>
          <w:rStyle w:val="eop"/>
          <w:rFonts w:ascii="Calibri" w:hAnsi="Calibri" w:cs="Calibri"/>
          <w:color w:val="000000"/>
          <w:shd w:val="clear" w:color="auto" w:fill="FFFFFF"/>
        </w:rPr>
      </w:pPr>
      <w:r>
        <w:rPr>
          <w:rStyle w:val="normaltextrun"/>
          <w:rFonts w:ascii="Calibri" w:hAnsi="Calibri" w:cs="Calibri"/>
          <w:color w:val="000000"/>
          <w:shd w:val="clear" w:color="auto" w:fill="FFFFFF"/>
        </w:rPr>
        <w:lastRenderedPageBreak/>
        <w:t>A signed letter(s), on company letterhead, from the IVOSB must accompany the IVOSB Subcontractor Commitment Form.  Each letter shall state and will serve as acknowledgement from the IVOSB of its subcontract amount, a description of products and/or services to be provided on this project, and approximate date the Subcontractor will perform work on this award. </w:t>
      </w:r>
      <w:r>
        <w:rPr>
          <w:rStyle w:val="eop"/>
          <w:rFonts w:ascii="Calibri" w:hAnsi="Calibri" w:cs="Calibri"/>
          <w:color w:val="000000"/>
          <w:shd w:val="clear" w:color="auto" w:fill="FFFFFF"/>
        </w:rPr>
        <w:t> </w:t>
      </w:r>
    </w:p>
    <w:p w:rsidRPr="008D7175" w:rsidR="00A41A09" w:rsidP="00CA076A" w:rsidRDefault="00A41A09" w14:paraId="1AF581D2" w14:textId="77777777">
      <w:pPr>
        <w:rPr>
          <w:rFonts w:asciiTheme="minorHAnsi" w:hAnsiTheme="minorHAnsi" w:cstheme="minorHAnsi"/>
          <w:sz w:val="22"/>
          <w:szCs w:val="22"/>
        </w:rPr>
      </w:pPr>
    </w:p>
    <w:p w:rsidRPr="008D7175" w:rsidR="00951D8A" w:rsidP="00286567" w:rsidRDefault="00A4148C" w14:paraId="5F6E0574" w14:textId="6F407CE8">
      <w:pPr>
        <w:rPr>
          <w:rFonts w:asciiTheme="minorHAnsi" w:hAnsiTheme="minorHAnsi" w:cstheme="minorHAnsi"/>
        </w:rPr>
      </w:pPr>
      <w:r>
        <w:rPr>
          <w:rStyle w:val="normaltextrun"/>
          <w:rFonts w:ascii="Calibri" w:hAnsi="Calibri" w:cs="Calibri"/>
          <w:color w:val="000000"/>
          <w:shd w:val="clear" w:color="auto" w:fill="FFFFFF"/>
        </w:rPr>
        <w:t xml:space="preserve">By submission of the Bid Response, the Respondent acknowledges and agrees to be bound by the rules and requirements of the State’s IVOSB Program.  Questions about those rules and requirements should be directed to: Division of Supplier Diversity at </w:t>
      </w:r>
      <w:hyperlink w:tgtFrame="_blank" w:history="1" r:id="rId16">
        <w:r>
          <w:rPr>
            <w:rStyle w:val="normaltextrun"/>
            <w:rFonts w:ascii="Calibri" w:hAnsi="Calibri" w:cs="Calibri"/>
            <w:color w:val="0000FF"/>
            <w:u w:val="single"/>
            <w:shd w:val="clear" w:color="auto" w:fill="FFFFFF"/>
          </w:rPr>
          <w:t>indianaveteranspreference@idoa.in.gov</w:t>
        </w:r>
      </w:hyperlink>
      <w:r>
        <w:rPr>
          <w:rStyle w:val="normaltextrun"/>
          <w:rFonts w:ascii="Calibri" w:hAnsi="Calibri" w:cs="Calibri"/>
          <w:color w:val="000000"/>
          <w:shd w:val="clear" w:color="auto" w:fill="FFFFFF"/>
        </w:rPr>
        <w:t xml:space="preserve">, (317) 232-3061 or the Supplier Diversity website at </w:t>
      </w:r>
      <w:hyperlink w:tgtFrame="_blank" w:history="1" r:id="rId17">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w:t>
      </w:r>
      <w:r>
        <w:rPr>
          <w:rStyle w:val="eop"/>
          <w:rFonts w:ascii="Calibri" w:hAnsi="Calibri" w:cs="Calibri"/>
          <w:color w:val="000000"/>
          <w:shd w:val="clear" w:color="auto" w:fill="FFFFFF"/>
        </w:rPr>
        <w:t> </w:t>
      </w:r>
    </w:p>
    <w:p w:rsidR="00B9489D" w:rsidRDefault="00B9489D" w14:paraId="262B2273" w14:textId="77777777">
      <w:pPr>
        <w:rPr>
          <w:rFonts w:asciiTheme="minorHAnsi" w:hAnsiTheme="minorHAnsi" w:cstheme="minorHAnsi"/>
          <w:b/>
        </w:rPr>
      </w:pPr>
      <w:r>
        <w:rPr>
          <w:rFonts w:asciiTheme="minorHAnsi" w:hAnsiTheme="minorHAnsi" w:cstheme="minorHAnsi"/>
          <w:b/>
        </w:rPr>
        <w:br w:type="page"/>
      </w:r>
    </w:p>
    <w:p w:rsidRPr="002173CC" w:rsidR="00FD302B" w:rsidP="00286567" w:rsidRDefault="00FD302B" w14:paraId="1AD409D6" w14:textId="624C5A25">
      <w:pPr>
        <w:jc w:val="center"/>
        <w:rPr>
          <w:rFonts w:asciiTheme="minorHAnsi" w:hAnsiTheme="minorHAnsi" w:cstheme="minorHAnsi"/>
          <w:b/>
        </w:rPr>
      </w:pPr>
      <w:r w:rsidRPr="002173CC">
        <w:rPr>
          <w:rFonts w:asciiTheme="minorHAnsi" w:hAnsiTheme="minorHAnsi" w:cstheme="minorHAnsi"/>
          <w:b/>
        </w:rPr>
        <w:lastRenderedPageBreak/>
        <w:t xml:space="preserve">STATE OF INDIANA </w:t>
      </w:r>
      <w:r w:rsidRPr="002173CC" w:rsidR="003213F6">
        <w:rPr>
          <w:rFonts w:asciiTheme="minorHAnsi" w:hAnsiTheme="minorHAnsi" w:cstheme="minorHAnsi"/>
          <w:b/>
        </w:rPr>
        <w:t>IVOSB</w:t>
      </w:r>
      <w:r w:rsidRPr="002173CC">
        <w:rPr>
          <w:rFonts w:asciiTheme="minorHAnsi" w:hAnsiTheme="minorHAnsi" w:cstheme="minorHAnsi"/>
          <w:b/>
        </w:rPr>
        <w:t xml:space="preserve"> SUBCONTRACTOR COMMITMENT FORM</w:t>
      </w:r>
    </w:p>
    <w:p w:rsidRPr="002173CC" w:rsidR="00120B5D" w:rsidP="00286567" w:rsidRDefault="00120B5D" w14:paraId="538A1049" w14:textId="77777777">
      <w:pPr>
        <w:jc w:val="center"/>
        <w:rPr>
          <w:rFonts w:asciiTheme="minorHAnsi" w:hAnsiTheme="minorHAnsi" w:cstheme="minorHAnsi"/>
          <w:b/>
        </w:rPr>
      </w:pPr>
    </w:p>
    <w:tbl>
      <w:tblPr>
        <w:tblW w:w="0" w:type="auto"/>
        <w:tblLook w:val="01E0" w:firstRow="1" w:lastRow="1" w:firstColumn="1" w:lastColumn="1" w:noHBand="0" w:noVBand="0"/>
      </w:tblPr>
      <w:tblGrid>
        <w:gridCol w:w="10800"/>
      </w:tblGrid>
      <w:tr w:rsidRPr="002173CC" w:rsidR="002173CC" w:rsidTr="402E1690" w14:paraId="72D16BFC" w14:textId="77777777">
        <w:tc>
          <w:tcPr>
            <w:tcW w:w="10800" w:type="dxa"/>
            <w:tcBorders>
              <w:bottom w:val="single" w:color="auto" w:sz="4" w:space="0"/>
            </w:tcBorders>
            <w:tcMar/>
          </w:tcPr>
          <w:p w:rsidRPr="002173CC" w:rsidR="007C6B08" w:rsidP="00286567" w:rsidRDefault="00840E2E" w14:paraId="729FAD8A" w14:textId="02BB9691">
            <w:pPr>
              <w:rPr>
                <w:rFonts w:asciiTheme="minorHAnsi" w:hAnsiTheme="minorHAnsi" w:cstheme="minorHAnsi"/>
                <w:b/>
                <w:sz w:val="22"/>
              </w:rPr>
            </w:pPr>
            <w:r w:rsidRPr="002173CC">
              <w:rPr>
                <w:rFonts w:asciiTheme="minorHAnsi" w:hAnsiTheme="minorHAnsi" w:cstheme="minorHAnsi"/>
                <w:b/>
                <w:sz w:val="22"/>
              </w:rPr>
              <w:t>BID</w:t>
            </w:r>
            <w:r w:rsidRPr="002173CC" w:rsidR="007C6B08">
              <w:rPr>
                <w:rFonts w:asciiTheme="minorHAnsi" w:hAnsiTheme="minorHAnsi" w:cstheme="minorHAnsi"/>
                <w:b/>
                <w:sz w:val="22"/>
              </w:rPr>
              <w:t>#</w:t>
            </w:r>
            <w:r w:rsidRPr="002173CC" w:rsidR="0083168E">
              <w:rPr>
                <w:rFonts w:asciiTheme="minorHAnsi" w:hAnsiTheme="minorHAnsi" w:cstheme="minorHAnsi"/>
                <w:b/>
                <w:sz w:val="22"/>
              </w:rPr>
              <w:t xml:space="preserve">:  </w:t>
            </w:r>
            <w:r w:rsidRPr="00E97ACC">
              <w:rPr>
                <w:rFonts w:asciiTheme="minorHAnsi" w:hAnsiTheme="minorHAnsi" w:cstheme="minorHAnsi"/>
                <w:b/>
                <w:sz w:val="22"/>
              </w:rPr>
              <w:t>23-75105</w:t>
            </w:r>
          </w:p>
        </w:tc>
      </w:tr>
      <w:tr w:rsidRPr="002173CC" w:rsidR="002173CC" w:rsidTr="402E1690" w14:paraId="7818E3BC" w14:textId="77777777">
        <w:tc>
          <w:tcPr>
            <w:tcW w:w="10800" w:type="dxa"/>
            <w:tcBorders>
              <w:bottom w:val="single" w:color="auto" w:sz="4" w:space="0"/>
            </w:tcBorders>
            <w:tcMar/>
          </w:tcPr>
          <w:p w:rsidRPr="002173CC" w:rsidR="00B9489D" w:rsidP="00B8617A" w:rsidRDefault="00B9489D" w14:paraId="005BF180" w14:textId="77777777">
            <w:pPr>
              <w:tabs>
                <w:tab w:val="left" w:pos="390"/>
              </w:tabs>
              <w:rPr>
                <w:rFonts w:asciiTheme="minorHAnsi" w:hAnsiTheme="minorHAnsi" w:cstheme="minorHAnsi"/>
                <w:b/>
                <w:sz w:val="22"/>
              </w:rPr>
            </w:pPr>
          </w:p>
          <w:p w:rsidRPr="002173CC" w:rsidR="00120B5D" w:rsidP="3B34BF81" w:rsidRDefault="00120B5D" w14:paraId="1B8C800B" w14:textId="0D026AF9">
            <w:pPr>
              <w:tabs>
                <w:tab w:val="left" w:pos="390"/>
              </w:tabs>
              <w:rPr>
                <w:rFonts w:ascii="Calibri" w:hAnsi="Calibri" w:cs="Calibri" w:asciiTheme="minorAscii" w:hAnsiTheme="minorAscii" w:cstheme="minorAscii"/>
                <w:b w:val="1"/>
                <w:bCs w:val="1"/>
                <w:sz w:val="22"/>
                <w:szCs w:val="22"/>
              </w:rPr>
            </w:pPr>
            <w:r w:rsidRPr="402E1690" w:rsidR="00120B5D">
              <w:rPr>
                <w:rFonts w:ascii="Calibri" w:hAnsi="Calibri" w:cs="Calibri" w:asciiTheme="minorAscii" w:hAnsiTheme="minorAscii" w:cstheme="minorAscii"/>
                <w:b w:val="1"/>
                <w:bCs w:val="1"/>
                <w:sz w:val="22"/>
                <w:szCs w:val="22"/>
              </w:rPr>
              <w:t>TOTAL BID AMOUNT:</w:t>
            </w:r>
            <w:r w:rsidRPr="402E1690" w:rsidR="0083168E">
              <w:rPr>
                <w:rFonts w:ascii="Calibri" w:hAnsi="Calibri" w:cs="Calibri" w:asciiTheme="minorAscii" w:hAnsiTheme="minorAscii" w:cstheme="minorAscii"/>
                <w:b w:val="1"/>
                <w:bCs w:val="1"/>
                <w:sz w:val="22"/>
                <w:szCs w:val="22"/>
              </w:rPr>
              <w:t xml:space="preserve"> </w:t>
            </w:r>
            <w:ins w:author="Jeff Starbuck" w:date="2023-07-12T14:41:08.781Z" w:id="1076762256">
              <w:r w:rsidRPr="402E1690" w:rsidR="70F23235">
                <w:rPr>
                  <w:rFonts w:ascii="Calibri" w:hAnsi="Calibri" w:cs="Calibri" w:asciiTheme="minorAscii" w:hAnsiTheme="minorAscii" w:cstheme="minorAscii"/>
                  <w:b w:val="1"/>
                  <w:bCs w:val="1"/>
                  <w:sz w:val="22"/>
                  <w:szCs w:val="22"/>
                </w:rPr>
                <w:t>$1</w:t>
              </w:r>
            </w:ins>
            <w:ins w:author="Jeff Starbuck" w:date="2023-07-12T20:00:16.438Z" w:id="422887342">
              <w:r w:rsidRPr="402E1690" w:rsidR="1934BFAE">
                <w:rPr>
                  <w:rFonts w:ascii="Calibri" w:hAnsi="Calibri" w:cs="Calibri" w:asciiTheme="minorAscii" w:hAnsiTheme="minorAscii" w:cstheme="minorAscii"/>
                  <w:b w:val="1"/>
                  <w:bCs w:val="1"/>
                  <w:sz w:val="22"/>
                  <w:szCs w:val="22"/>
                </w:rPr>
                <w:t>7</w:t>
              </w:r>
            </w:ins>
            <w:ins w:author="Jeff Starbuck" w:date="2023-07-12T14:41:08.781Z" w:id="1622442296">
              <w:r w:rsidRPr="402E1690" w:rsidR="70F23235">
                <w:rPr>
                  <w:rFonts w:ascii="Calibri" w:hAnsi="Calibri" w:cs="Calibri" w:asciiTheme="minorAscii" w:hAnsiTheme="minorAscii" w:cstheme="minorAscii"/>
                  <w:b w:val="1"/>
                  <w:bCs w:val="1"/>
                  <w:sz w:val="22"/>
                  <w:szCs w:val="22"/>
                </w:rPr>
                <w:t>9,900.00</w:t>
              </w:r>
            </w:ins>
          </w:p>
        </w:tc>
      </w:tr>
    </w:tbl>
    <w:p w:rsidRPr="008D7175" w:rsidR="00120B5D" w:rsidP="00286567" w:rsidRDefault="00120B5D" w14:paraId="6DE596E9" w14:textId="77777777">
      <w:pPr>
        <w:ind w:right="720"/>
        <w:jc w:val="center"/>
        <w:rPr>
          <w:rFonts w:asciiTheme="minorHAnsi" w:hAnsiTheme="minorHAnsi" w:cstheme="minorHAnsi"/>
          <w:sz w:val="22"/>
        </w:rPr>
      </w:pPr>
    </w:p>
    <w:tbl>
      <w:tblPr>
        <w:tblpPr w:leftFromText="180" w:rightFromText="180" w:vertAnchor="text" w:tblpY="1"/>
        <w:tblOverlap w:val="neve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088"/>
        <w:gridCol w:w="357"/>
        <w:gridCol w:w="2676"/>
        <w:gridCol w:w="2669"/>
      </w:tblGrid>
      <w:tr w:rsidRPr="008D7175" w:rsidR="00AD6963" w:rsidTr="00EF6B01" w14:paraId="059CAE4E" w14:textId="77777777">
        <w:tc>
          <w:tcPr>
            <w:tcW w:w="5160" w:type="dxa"/>
            <w:vMerge w:val="restart"/>
          </w:tcPr>
          <w:p w:rsidRPr="008D7175" w:rsidR="00AD6963" w:rsidP="00286567" w:rsidRDefault="00AD6963" w14:paraId="1BDB4CFA" w14:textId="605A4522">
            <w:pPr>
              <w:rPr>
                <w:rFonts w:asciiTheme="minorHAnsi" w:hAnsiTheme="minorHAnsi" w:cstheme="minorHAnsi"/>
                <w:b/>
                <w:sz w:val="22"/>
              </w:rPr>
            </w:pPr>
            <w:r w:rsidRPr="008D7175">
              <w:rPr>
                <w:rFonts w:asciiTheme="minorHAnsi" w:hAnsiTheme="minorHAnsi" w:cstheme="minorHAnsi"/>
                <w:b/>
                <w:sz w:val="22"/>
              </w:rPr>
              <w:t xml:space="preserve">Company Name:  </w:t>
            </w:r>
            <w:proofErr w:type="spellStart"/>
            <w:ins w:author="Jeff Starbuck" w:date="2023-07-11T19:34:00Z" w:id="1">
              <w:r w:rsidR="004A5706">
                <w:rPr>
                  <w:rFonts w:asciiTheme="minorHAnsi" w:hAnsiTheme="minorHAnsi" w:cstheme="minorHAnsi"/>
                  <w:b/>
                  <w:sz w:val="22"/>
                </w:rPr>
                <w:t>Dinges</w:t>
              </w:r>
              <w:proofErr w:type="spellEnd"/>
              <w:r w:rsidR="004A5706">
                <w:rPr>
                  <w:rFonts w:asciiTheme="minorHAnsi" w:hAnsiTheme="minorHAnsi" w:cstheme="minorHAnsi"/>
                  <w:b/>
                  <w:sz w:val="22"/>
                </w:rPr>
                <w:t xml:space="preserve"> Partners Group</w:t>
              </w:r>
              <w:r w:rsidR="00023C37">
                <w:rPr>
                  <w:rFonts w:asciiTheme="minorHAnsi" w:hAnsiTheme="minorHAnsi" w:cstheme="minorHAnsi"/>
                  <w:b/>
                  <w:sz w:val="22"/>
                </w:rPr>
                <w:t xml:space="preserve"> / </w:t>
              </w:r>
              <w:proofErr w:type="spellStart"/>
              <w:r w:rsidR="00023C37">
                <w:rPr>
                  <w:rFonts w:asciiTheme="minorHAnsi" w:hAnsiTheme="minorHAnsi" w:cstheme="minorHAnsi"/>
                  <w:b/>
                  <w:sz w:val="22"/>
                </w:rPr>
                <w:t>Dinges</w:t>
              </w:r>
              <w:proofErr w:type="spellEnd"/>
              <w:r w:rsidR="00023C37">
                <w:rPr>
                  <w:rFonts w:asciiTheme="minorHAnsi" w:hAnsiTheme="minorHAnsi" w:cstheme="minorHAnsi"/>
                  <w:b/>
                  <w:sz w:val="22"/>
                </w:rPr>
                <w:t xml:space="preserve"> Fir</w:t>
              </w:r>
            </w:ins>
            <w:ins w:author="Jeff Starbuck" w:date="2023-07-11T19:35:00Z" w:id="2">
              <w:r w:rsidR="00023C37">
                <w:rPr>
                  <w:rFonts w:asciiTheme="minorHAnsi" w:hAnsiTheme="minorHAnsi" w:cstheme="minorHAnsi"/>
                  <w:b/>
                  <w:sz w:val="22"/>
                </w:rPr>
                <w:t>e Company</w:t>
              </w:r>
            </w:ins>
          </w:p>
        </w:tc>
        <w:tc>
          <w:tcPr>
            <w:tcW w:w="360" w:type="dxa"/>
            <w:tcBorders>
              <w:bottom w:val="nil"/>
            </w:tcBorders>
          </w:tcPr>
          <w:p w:rsidRPr="008D7175" w:rsidR="00AD6963" w:rsidP="00286567" w:rsidRDefault="00AD6963" w14:paraId="4724CEB0" w14:textId="77777777">
            <w:pPr>
              <w:rPr>
                <w:rFonts w:asciiTheme="minorHAnsi" w:hAnsiTheme="minorHAnsi" w:cstheme="minorHAnsi"/>
                <w:b/>
                <w:sz w:val="22"/>
              </w:rPr>
            </w:pPr>
          </w:p>
        </w:tc>
        <w:tc>
          <w:tcPr>
            <w:tcW w:w="5388" w:type="dxa"/>
            <w:gridSpan w:val="2"/>
            <w:vMerge w:val="restart"/>
          </w:tcPr>
          <w:p w:rsidRPr="008D7175" w:rsidR="00AD6963" w:rsidP="00286567" w:rsidRDefault="002F493F" w14:paraId="6A1A14CB" w14:textId="47CD77CF">
            <w:pPr>
              <w:rPr>
                <w:rFonts w:asciiTheme="minorHAnsi" w:hAnsiTheme="minorHAnsi" w:cstheme="minorHAnsi"/>
                <w:b/>
                <w:sz w:val="22"/>
              </w:rPr>
            </w:pPr>
            <w:r w:rsidRPr="008D7175">
              <w:rPr>
                <w:rFonts w:asciiTheme="minorHAnsi" w:hAnsiTheme="minorHAnsi" w:cstheme="minorHAnsi"/>
                <w:b/>
                <w:sz w:val="22"/>
              </w:rPr>
              <w:t xml:space="preserve">Contact </w:t>
            </w:r>
            <w:proofErr w:type="spellStart"/>
            <w:proofErr w:type="gramStart"/>
            <w:r w:rsidRPr="008D7175">
              <w:rPr>
                <w:rFonts w:asciiTheme="minorHAnsi" w:hAnsiTheme="minorHAnsi" w:cstheme="minorHAnsi"/>
                <w:b/>
                <w:sz w:val="22"/>
              </w:rPr>
              <w:t>Person:</w:t>
            </w:r>
            <w:ins w:author="Jeff Starbuck" w:date="2023-07-11T19:35:00Z" w:id="3">
              <w:r w:rsidR="00D56C58">
                <w:rPr>
                  <w:rFonts w:asciiTheme="minorHAnsi" w:hAnsiTheme="minorHAnsi" w:cstheme="minorHAnsi"/>
                  <w:b/>
                  <w:sz w:val="22"/>
                </w:rPr>
                <w:t>Jeff</w:t>
              </w:r>
              <w:proofErr w:type="spellEnd"/>
              <w:proofErr w:type="gramEnd"/>
              <w:r w:rsidR="00D56C58">
                <w:rPr>
                  <w:rFonts w:asciiTheme="minorHAnsi" w:hAnsiTheme="minorHAnsi" w:cstheme="minorHAnsi"/>
                  <w:b/>
                  <w:sz w:val="22"/>
                </w:rPr>
                <w:t xml:space="preserve"> Starbuck</w:t>
              </w:r>
            </w:ins>
          </w:p>
        </w:tc>
      </w:tr>
      <w:tr w:rsidRPr="008D7175" w:rsidR="00AD6963" w:rsidTr="00EF6B01" w14:paraId="6E18371D" w14:textId="77777777">
        <w:tc>
          <w:tcPr>
            <w:tcW w:w="5160" w:type="dxa"/>
            <w:vMerge/>
          </w:tcPr>
          <w:p w:rsidRPr="008D7175" w:rsidR="00AD6963" w:rsidP="00286567" w:rsidRDefault="00AD6963" w14:paraId="66D791CB" w14:textId="77777777">
            <w:pPr>
              <w:rPr>
                <w:rFonts w:asciiTheme="minorHAnsi" w:hAnsiTheme="minorHAnsi" w:cstheme="minorHAnsi"/>
                <w:b/>
                <w:sz w:val="22"/>
              </w:rPr>
            </w:pPr>
          </w:p>
        </w:tc>
        <w:tc>
          <w:tcPr>
            <w:tcW w:w="360" w:type="dxa"/>
            <w:tcBorders>
              <w:top w:val="nil"/>
              <w:bottom w:val="nil"/>
            </w:tcBorders>
          </w:tcPr>
          <w:p w:rsidRPr="008D7175" w:rsidR="00AD6963" w:rsidP="00286567" w:rsidRDefault="00AD6963" w14:paraId="77010012" w14:textId="77777777">
            <w:pPr>
              <w:rPr>
                <w:rFonts w:asciiTheme="minorHAnsi" w:hAnsiTheme="minorHAnsi" w:cstheme="minorHAnsi"/>
                <w:b/>
                <w:sz w:val="22"/>
              </w:rPr>
            </w:pPr>
          </w:p>
        </w:tc>
        <w:tc>
          <w:tcPr>
            <w:tcW w:w="5388" w:type="dxa"/>
            <w:gridSpan w:val="2"/>
            <w:vMerge/>
          </w:tcPr>
          <w:p w:rsidRPr="008D7175" w:rsidR="00AD6963" w:rsidP="00286567" w:rsidRDefault="00AD6963" w14:paraId="7C6C9EE2" w14:textId="77777777">
            <w:pPr>
              <w:rPr>
                <w:rFonts w:asciiTheme="minorHAnsi" w:hAnsiTheme="minorHAnsi" w:cstheme="minorHAnsi"/>
                <w:b/>
                <w:sz w:val="22"/>
              </w:rPr>
            </w:pPr>
          </w:p>
        </w:tc>
      </w:tr>
      <w:tr w:rsidRPr="008D7175" w:rsidR="00AD6963" w:rsidTr="00EF6B01" w14:paraId="295E1D88" w14:textId="77777777">
        <w:tc>
          <w:tcPr>
            <w:tcW w:w="5160" w:type="dxa"/>
            <w:vMerge w:val="restart"/>
            <w:shd w:val="clear" w:color="auto" w:fill="auto"/>
          </w:tcPr>
          <w:p w:rsidR="00AD6963" w:rsidP="00286567" w:rsidRDefault="00AD6963" w14:paraId="072EEEE8" w14:textId="77777777">
            <w:pPr>
              <w:rPr>
                <w:ins w:author="Jeff Starbuck" w:date="2023-07-11T19:35:00Z" w:id="4"/>
                <w:rFonts w:asciiTheme="minorHAnsi" w:hAnsiTheme="minorHAnsi" w:cstheme="minorHAnsi"/>
                <w:b/>
                <w:sz w:val="22"/>
              </w:rPr>
            </w:pPr>
            <w:r w:rsidRPr="008D7175">
              <w:rPr>
                <w:rFonts w:asciiTheme="minorHAnsi" w:hAnsiTheme="minorHAnsi" w:cstheme="minorHAnsi"/>
                <w:b/>
                <w:sz w:val="22"/>
              </w:rPr>
              <w:t>Address:</w:t>
            </w:r>
            <w:ins w:author="Jeff Starbuck" w:date="2023-07-11T19:35:00Z" w:id="5">
              <w:r w:rsidR="00023C37">
                <w:rPr>
                  <w:rFonts w:asciiTheme="minorHAnsi" w:hAnsiTheme="minorHAnsi" w:cstheme="minorHAnsi"/>
                  <w:b/>
                  <w:sz w:val="22"/>
                </w:rPr>
                <w:t>243 East Main St.</w:t>
              </w:r>
            </w:ins>
          </w:p>
          <w:p w:rsidRPr="008D7175" w:rsidR="00023C37" w:rsidP="00286567" w:rsidRDefault="00023C37" w14:paraId="32074CD8" w14:textId="51A87B85">
            <w:pPr>
              <w:rPr>
                <w:rFonts w:asciiTheme="minorHAnsi" w:hAnsiTheme="minorHAnsi" w:cstheme="minorHAnsi"/>
                <w:b/>
                <w:sz w:val="22"/>
              </w:rPr>
            </w:pPr>
            <w:ins w:author="Jeff Starbuck" w:date="2023-07-11T19:35:00Z" w:id="6">
              <w:r>
                <w:rPr>
                  <w:rFonts w:asciiTheme="minorHAnsi" w:hAnsiTheme="minorHAnsi" w:cstheme="minorHAnsi"/>
                  <w:b/>
                  <w:sz w:val="22"/>
                </w:rPr>
                <w:t>Amboy, Il. 61310</w:t>
              </w:r>
            </w:ins>
          </w:p>
        </w:tc>
        <w:tc>
          <w:tcPr>
            <w:tcW w:w="360" w:type="dxa"/>
            <w:tcBorders>
              <w:top w:val="nil"/>
              <w:bottom w:val="nil"/>
            </w:tcBorders>
          </w:tcPr>
          <w:p w:rsidRPr="008D7175" w:rsidR="00AD6963" w:rsidP="00286567" w:rsidRDefault="00AD6963" w14:paraId="5D1BD74E" w14:textId="77777777">
            <w:pPr>
              <w:rPr>
                <w:rFonts w:asciiTheme="minorHAnsi" w:hAnsiTheme="minorHAnsi" w:cstheme="minorHAnsi"/>
                <w:b/>
                <w:sz w:val="22"/>
              </w:rPr>
            </w:pPr>
          </w:p>
        </w:tc>
        <w:tc>
          <w:tcPr>
            <w:tcW w:w="5388" w:type="dxa"/>
            <w:gridSpan w:val="2"/>
            <w:vMerge w:val="restart"/>
          </w:tcPr>
          <w:p w:rsidRPr="008D7175" w:rsidR="00AD6963" w:rsidP="00286567" w:rsidRDefault="00AD6963" w14:paraId="101FA734" w14:textId="3D684339">
            <w:pPr>
              <w:rPr>
                <w:rFonts w:asciiTheme="minorHAnsi" w:hAnsiTheme="minorHAnsi" w:cstheme="minorHAnsi"/>
                <w:b/>
                <w:sz w:val="22"/>
              </w:rPr>
            </w:pPr>
            <w:proofErr w:type="gramStart"/>
            <w:r w:rsidRPr="008D7175">
              <w:rPr>
                <w:rFonts w:asciiTheme="minorHAnsi" w:hAnsiTheme="minorHAnsi" w:cstheme="minorHAnsi"/>
                <w:b/>
                <w:sz w:val="22"/>
              </w:rPr>
              <w:t>E-mail:</w:t>
            </w:r>
            <w:ins w:author="Jeff Starbuck" w:date="2023-07-11T19:36:00Z" w:id="7">
              <w:r w:rsidR="00D56C58">
                <w:rPr>
                  <w:rFonts w:asciiTheme="minorHAnsi" w:hAnsiTheme="minorHAnsi" w:cstheme="minorHAnsi"/>
                  <w:b/>
                  <w:sz w:val="22"/>
                </w:rPr>
                <w:t>jstarbuck@dingesfire.com</w:t>
              </w:r>
            </w:ins>
            <w:proofErr w:type="gramEnd"/>
          </w:p>
        </w:tc>
      </w:tr>
      <w:tr w:rsidRPr="008D7175" w:rsidR="00AD6963" w:rsidTr="00EF6B01" w14:paraId="5C53FA4A" w14:textId="77777777">
        <w:tc>
          <w:tcPr>
            <w:tcW w:w="5160" w:type="dxa"/>
            <w:vMerge/>
            <w:shd w:val="clear" w:color="auto" w:fill="auto"/>
          </w:tcPr>
          <w:p w:rsidRPr="008D7175" w:rsidR="00AD6963" w:rsidP="00286567" w:rsidRDefault="00AD6963" w14:paraId="1A9FA142" w14:textId="77777777">
            <w:pPr>
              <w:rPr>
                <w:rFonts w:asciiTheme="minorHAnsi" w:hAnsiTheme="minorHAnsi" w:cstheme="minorHAnsi"/>
                <w:b/>
                <w:sz w:val="22"/>
              </w:rPr>
            </w:pPr>
          </w:p>
        </w:tc>
        <w:tc>
          <w:tcPr>
            <w:tcW w:w="360" w:type="dxa"/>
            <w:tcBorders>
              <w:top w:val="nil"/>
              <w:bottom w:val="nil"/>
            </w:tcBorders>
          </w:tcPr>
          <w:p w:rsidRPr="008D7175" w:rsidR="00AD6963" w:rsidP="00286567" w:rsidRDefault="00AD6963" w14:paraId="78FA12F3" w14:textId="77777777">
            <w:pPr>
              <w:rPr>
                <w:rFonts w:asciiTheme="minorHAnsi" w:hAnsiTheme="minorHAnsi" w:cstheme="minorHAnsi"/>
                <w:b/>
                <w:sz w:val="22"/>
              </w:rPr>
            </w:pPr>
          </w:p>
        </w:tc>
        <w:tc>
          <w:tcPr>
            <w:tcW w:w="5388" w:type="dxa"/>
            <w:gridSpan w:val="2"/>
            <w:vMerge/>
          </w:tcPr>
          <w:p w:rsidRPr="008D7175" w:rsidR="00AD6963" w:rsidP="00286567" w:rsidRDefault="00AD6963" w14:paraId="2CB5FA67" w14:textId="77777777">
            <w:pPr>
              <w:rPr>
                <w:rFonts w:asciiTheme="minorHAnsi" w:hAnsiTheme="minorHAnsi" w:cstheme="minorHAnsi"/>
                <w:b/>
                <w:sz w:val="22"/>
              </w:rPr>
            </w:pPr>
          </w:p>
        </w:tc>
      </w:tr>
      <w:tr w:rsidRPr="008D7175" w:rsidR="00AB1FB2" w:rsidTr="00EF6B01" w14:paraId="4FBF8E16" w14:textId="77777777">
        <w:tc>
          <w:tcPr>
            <w:tcW w:w="5160" w:type="dxa"/>
            <w:vMerge/>
            <w:shd w:val="clear" w:color="auto" w:fill="auto"/>
          </w:tcPr>
          <w:p w:rsidRPr="008D7175" w:rsidR="00AB1FB2" w:rsidP="00286567" w:rsidRDefault="00AB1FB2" w14:paraId="1CB5BD8E" w14:textId="77777777">
            <w:pPr>
              <w:rPr>
                <w:rFonts w:asciiTheme="minorHAnsi" w:hAnsiTheme="minorHAnsi" w:cstheme="minorHAnsi"/>
                <w:b/>
                <w:sz w:val="22"/>
              </w:rPr>
            </w:pPr>
          </w:p>
        </w:tc>
        <w:tc>
          <w:tcPr>
            <w:tcW w:w="360" w:type="dxa"/>
            <w:tcBorders>
              <w:top w:val="nil"/>
              <w:bottom w:val="nil"/>
            </w:tcBorders>
          </w:tcPr>
          <w:p w:rsidRPr="008D7175" w:rsidR="00AB1FB2" w:rsidP="00286567" w:rsidRDefault="00AB1FB2" w14:paraId="0335ADCE" w14:textId="77777777">
            <w:pPr>
              <w:rPr>
                <w:rFonts w:asciiTheme="minorHAnsi" w:hAnsiTheme="minorHAnsi" w:cstheme="minorHAnsi"/>
                <w:b/>
                <w:sz w:val="22"/>
              </w:rPr>
            </w:pPr>
          </w:p>
        </w:tc>
        <w:tc>
          <w:tcPr>
            <w:tcW w:w="2694" w:type="dxa"/>
            <w:vMerge w:val="restart"/>
          </w:tcPr>
          <w:p w:rsidRPr="008D7175" w:rsidR="00AB1FB2" w:rsidP="00286567" w:rsidRDefault="00AB1FB2" w14:paraId="3D597AAC" w14:textId="77777777">
            <w:pPr>
              <w:rPr>
                <w:rFonts w:asciiTheme="minorHAnsi" w:hAnsiTheme="minorHAnsi" w:cstheme="minorHAnsi"/>
                <w:b/>
                <w:sz w:val="22"/>
              </w:rPr>
            </w:pPr>
            <w:r w:rsidRPr="008D7175">
              <w:rPr>
                <w:rFonts w:asciiTheme="minorHAnsi" w:hAnsiTheme="minorHAnsi" w:cstheme="minorHAnsi"/>
                <w:b/>
                <w:sz w:val="22"/>
              </w:rPr>
              <w:t xml:space="preserve">Telephone Number:  </w:t>
            </w:r>
          </w:p>
          <w:p w:rsidRPr="008D7175" w:rsidR="00AB1FB2" w:rsidP="00286567" w:rsidRDefault="00AB1FB2" w14:paraId="2CC3F33A" w14:textId="1825F70E">
            <w:pPr>
              <w:rPr>
                <w:rFonts w:asciiTheme="minorHAnsi" w:hAnsiTheme="minorHAnsi" w:cstheme="minorHAnsi"/>
                <w:b/>
                <w:sz w:val="22"/>
              </w:rPr>
            </w:pPr>
            <w:proofErr w:type="gramStart"/>
            <w:r w:rsidRPr="008D7175">
              <w:rPr>
                <w:rFonts w:asciiTheme="minorHAnsi" w:hAnsiTheme="minorHAnsi" w:cstheme="minorHAnsi"/>
                <w:b/>
                <w:sz w:val="22"/>
              </w:rPr>
              <w:t xml:space="preserve">(  </w:t>
            </w:r>
            <w:proofErr w:type="gramEnd"/>
            <w:r w:rsidRPr="008D7175">
              <w:rPr>
                <w:rFonts w:asciiTheme="minorHAnsi" w:hAnsiTheme="minorHAnsi" w:cstheme="minorHAnsi"/>
                <w:b/>
                <w:sz w:val="22"/>
              </w:rPr>
              <w:t xml:space="preserve">     </w:t>
            </w:r>
            <w:ins w:author="Jeff Starbuck" w:date="2023-07-11T19:36:00Z" w:id="8">
              <w:r w:rsidR="00D56C58">
                <w:rPr>
                  <w:rFonts w:asciiTheme="minorHAnsi" w:hAnsiTheme="minorHAnsi" w:cstheme="minorHAnsi"/>
                  <w:b/>
                  <w:sz w:val="22"/>
                </w:rPr>
                <w:t>269</w:t>
              </w:r>
            </w:ins>
            <w:r w:rsidRPr="008D7175">
              <w:rPr>
                <w:rFonts w:asciiTheme="minorHAnsi" w:hAnsiTheme="minorHAnsi" w:cstheme="minorHAnsi"/>
                <w:b/>
                <w:sz w:val="22"/>
              </w:rPr>
              <w:t>)</w:t>
            </w:r>
            <w:ins w:author="Jeff Starbuck" w:date="2023-07-11T19:36:00Z" w:id="9">
              <w:r w:rsidR="00E136D1">
                <w:rPr>
                  <w:rFonts w:asciiTheme="minorHAnsi" w:hAnsiTheme="minorHAnsi" w:cstheme="minorHAnsi"/>
                  <w:b/>
                  <w:sz w:val="22"/>
                </w:rPr>
                <w:t>876-0173</w:t>
              </w:r>
            </w:ins>
          </w:p>
        </w:tc>
        <w:tc>
          <w:tcPr>
            <w:tcW w:w="2694" w:type="dxa"/>
            <w:vMerge w:val="restart"/>
          </w:tcPr>
          <w:p w:rsidRPr="008D7175" w:rsidR="00AB1FB2" w:rsidP="00286567" w:rsidRDefault="00AB1FB2" w14:paraId="7456C146" w14:textId="77777777">
            <w:pPr>
              <w:rPr>
                <w:rFonts w:asciiTheme="minorHAnsi" w:hAnsiTheme="minorHAnsi" w:cstheme="minorHAnsi"/>
                <w:b/>
                <w:sz w:val="22"/>
              </w:rPr>
            </w:pPr>
            <w:r w:rsidRPr="008D7175">
              <w:rPr>
                <w:rFonts w:asciiTheme="minorHAnsi" w:hAnsiTheme="minorHAnsi" w:cstheme="minorHAnsi"/>
                <w:b/>
                <w:sz w:val="22"/>
              </w:rPr>
              <w:t>Fax Number:</w:t>
            </w:r>
          </w:p>
          <w:p w:rsidRPr="008D7175" w:rsidR="00AB1FB2" w:rsidP="00286567" w:rsidRDefault="00AB1FB2" w14:paraId="3F418607" w14:textId="77777777">
            <w:pPr>
              <w:rPr>
                <w:rFonts w:asciiTheme="minorHAnsi" w:hAnsiTheme="minorHAnsi" w:cstheme="minorHAnsi"/>
                <w:b/>
                <w:sz w:val="22"/>
              </w:rPr>
            </w:pPr>
            <w:r w:rsidRPr="008D7175">
              <w:rPr>
                <w:rFonts w:asciiTheme="minorHAnsi" w:hAnsiTheme="minorHAnsi" w:cstheme="minorHAnsi"/>
                <w:b/>
                <w:sz w:val="22"/>
              </w:rPr>
              <w:t>(       )</w:t>
            </w:r>
          </w:p>
        </w:tc>
      </w:tr>
      <w:tr w:rsidRPr="008D7175" w:rsidR="00AB1FB2" w:rsidTr="00EF6B01" w14:paraId="6130CFE3" w14:textId="77777777">
        <w:tc>
          <w:tcPr>
            <w:tcW w:w="5160" w:type="dxa"/>
            <w:vMerge/>
            <w:shd w:val="clear" w:color="auto" w:fill="auto"/>
          </w:tcPr>
          <w:p w:rsidRPr="008D7175" w:rsidR="00AB1FB2" w:rsidP="00286567" w:rsidRDefault="00AB1FB2" w14:paraId="02BAD024" w14:textId="77777777">
            <w:pPr>
              <w:rPr>
                <w:rFonts w:asciiTheme="minorHAnsi" w:hAnsiTheme="minorHAnsi" w:cstheme="minorHAnsi"/>
                <w:b/>
                <w:sz w:val="22"/>
              </w:rPr>
            </w:pPr>
          </w:p>
        </w:tc>
        <w:tc>
          <w:tcPr>
            <w:tcW w:w="360" w:type="dxa"/>
            <w:tcBorders>
              <w:top w:val="nil"/>
              <w:bottom w:val="nil"/>
            </w:tcBorders>
          </w:tcPr>
          <w:p w:rsidRPr="008D7175" w:rsidR="00AB1FB2" w:rsidP="00286567" w:rsidRDefault="00AB1FB2" w14:paraId="53CFA901" w14:textId="77777777">
            <w:pPr>
              <w:rPr>
                <w:rFonts w:asciiTheme="minorHAnsi" w:hAnsiTheme="minorHAnsi" w:cstheme="minorHAnsi"/>
                <w:b/>
                <w:sz w:val="22"/>
              </w:rPr>
            </w:pPr>
          </w:p>
        </w:tc>
        <w:tc>
          <w:tcPr>
            <w:tcW w:w="2694" w:type="dxa"/>
            <w:vMerge/>
          </w:tcPr>
          <w:p w:rsidRPr="008D7175" w:rsidR="00AB1FB2" w:rsidP="00286567" w:rsidRDefault="00AB1FB2" w14:paraId="6093607C" w14:textId="77777777">
            <w:pPr>
              <w:rPr>
                <w:rFonts w:asciiTheme="minorHAnsi" w:hAnsiTheme="minorHAnsi" w:cstheme="minorHAnsi"/>
                <w:b/>
                <w:sz w:val="22"/>
              </w:rPr>
            </w:pPr>
          </w:p>
        </w:tc>
        <w:tc>
          <w:tcPr>
            <w:tcW w:w="2694" w:type="dxa"/>
            <w:vMerge/>
          </w:tcPr>
          <w:p w:rsidRPr="008D7175" w:rsidR="00AB1FB2" w:rsidP="00286567" w:rsidRDefault="00AB1FB2" w14:paraId="10E94CB7" w14:textId="77777777">
            <w:pPr>
              <w:rPr>
                <w:rFonts w:asciiTheme="minorHAnsi" w:hAnsiTheme="minorHAnsi" w:cstheme="minorHAnsi"/>
                <w:b/>
                <w:sz w:val="22"/>
              </w:rPr>
            </w:pPr>
          </w:p>
        </w:tc>
      </w:tr>
      <w:tr w:rsidRPr="008D7175" w:rsidR="00AD6963" w:rsidTr="00EF6B01" w14:paraId="73DC6CF5" w14:textId="77777777">
        <w:tc>
          <w:tcPr>
            <w:tcW w:w="5160" w:type="dxa"/>
          </w:tcPr>
          <w:p w:rsidRPr="008D7175" w:rsidR="000A1470" w:rsidP="000A1470" w:rsidRDefault="000A1470" w14:paraId="28A41547" w14:textId="4BFBB7A0">
            <w:pPr>
              <w:rPr>
                <w:rFonts w:asciiTheme="minorHAnsi" w:hAnsiTheme="minorHAnsi" w:cstheme="minorHAnsi"/>
                <w:b/>
                <w:sz w:val="22"/>
              </w:rPr>
            </w:pPr>
            <w:r w:rsidRPr="008D7175">
              <w:rPr>
                <w:rFonts w:asciiTheme="minorHAnsi" w:hAnsiTheme="minorHAnsi" w:cstheme="minorHAnsi"/>
                <w:b/>
                <w:sz w:val="22"/>
              </w:rPr>
              <w:t xml:space="preserve">Sub-Contract </w:t>
            </w:r>
            <w:proofErr w:type="gramStart"/>
            <w:r w:rsidRPr="008D7175">
              <w:rPr>
                <w:rFonts w:asciiTheme="minorHAnsi" w:hAnsiTheme="minorHAnsi" w:cstheme="minorHAnsi"/>
                <w:b/>
                <w:sz w:val="22"/>
              </w:rPr>
              <w:t>Amount:</w:t>
            </w:r>
            <w:ins w:author="Jeff Starbuck" w:date="2023-07-11T19:35:00Z" w:id="10">
              <w:r w:rsidR="00D56C58">
                <w:rPr>
                  <w:rFonts w:asciiTheme="minorHAnsi" w:hAnsiTheme="minorHAnsi" w:cstheme="minorHAnsi"/>
                  <w:b/>
                  <w:sz w:val="22"/>
                </w:rPr>
                <w:t>-</w:t>
              </w:r>
              <w:proofErr w:type="gramEnd"/>
              <w:r w:rsidR="00D56C58">
                <w:rPr>
                  <w:rFonts w:asciiTheme="minorHAnsi" w:hAnsiTheme="minorHAnsi" w:cstheme="minorHAnsi"/>
                  <w:b/>
                  <w:sz w:val="22"/>
                </w:rPr>
                <w:t>0-</w:t>
              </w:r>
            </w:ins>
          </w:p>
          <w:p w:rsidRPr="008D7175" w:rsidR="000A1470" w:rsidP="000A1470" w:rsidRDefault="000A1470" w14:paraId="39D10827" w14:textId="77777777">
            <w:pPr>
              <w:rPr>
                <w:rFonts w:asciiTheme="minorHAnsi" w:hAnsiTheme="minorHAnsi" w:cstheme="minorHAnsi"/>
                <w:b/>
                <w:sz w:val="22"/>
              </w:rPr>
            </w:pPr>
          </w:p>
          <w:p w:rsidRPr="008D7175" w:rsidR="000A1470" w:rsidP="000A1470" w:rsidRDefault="000A1470" w14:paraId="2332A553" w14:textId="60E59EA0">
            <w:pPr>
              <w:pBdr>
                <w:top w:val="single" w:color="auto" w:sz="4" w:space="1"/>
                <w:left w:val="single" w:color="auto" w:sz="4" w:space="4"/>
                <w:bottom w:val="single" w:color="auto" w:sz="4" w:space="1"/>
                <w:right w:val="single" w:color="auto" w:sz="4" w:space="4"/>
              </w:pBdr>
              <w:rPr>
                <w:rFonts w:asciiTheme="minorHAnsi" w:hAnsiTheme="minorHAnsi" w:cstheme="minorHAnsi"/>
                <w:b/>
                <w:sz w:val="22"/>
              </w:rPr>
            </w:pPr>
            <w:r w:rsidRPr="008D7175">
              <w:rPr>
                <w:rFonts w:asciiTheme="minorHAnsi" w:hAnsiTheme="minorHAnsi" w:cstheme="minorHAnsi"/>
                <w:b/>
                <w:sz w:val="22"/>
              </w:rPr>
              <w:t xml:space="preserve">Sub-Contract Percentage of Total </w:t>
            </w:r>
            <w:proofErr w:type="gramStart"/>
            <w:r w:rsidRPr="008D7175">
              <w:rPr>
                <w:rFonts w:asciiTheme="minorHAnsi" w:hAnsiTheme="minorHAnsi" w:cstheme="minorHAnsi"/>
                <w:b/>
                <w:sz w:val="22"/>
              </w:rPr>
              <w:t>Bid:</w:t>
            </w:r>
            <w:ins w:author="Jeff Starbuck" w:date="2023-07-11T19:35:00Z" w:id="11">
              <w:r w:rsidR="00D56C58">
                <w:rPr>
                  <w:rFonts w:asciiTheme="minorHAnsi" w:hAnsiTheme="minorHAnsi" w:cstheme="minorHAnsi"/>
                  <w:b/>
                  <w:sz w:val="22"/>
                </w:rPr>
                <w:t>-</w:t>
              </w:r>
              <w:proofErr w:type="gramEnd"/>
              <w:r w:rsidR="00D56C58">
                <w:rPr>
                  <w:rFonts w:asciiTheme="minorHAnsi" w:hAnsiTheme="minorHAnsi" w:cstheme="minorHAnsi"/>
                  <w:b/>
                  <w:sz w:val="22"/>
                </w:rPr>
                <w:t>0-</w:t>
              </w:r>
            </w:ins>
          </w:p>
          <w:p w:rsidRPr="008D7175" w:rsidR="000A1470" w:rsidP="000A1470" w:rsidRDefault="000A1470" w14:paraId="68FD1CDE" w14:textId="77777777">
            <w:pPr>
              <w:pBdr>
                <w:top w:val="single" w:color="auto" w:sz="4" w:space="1"/>
                <w:left w:val="single" w:color="auto" w:sz="4" w:space="4"/>
                <w:bottom w:val="single" w:color="auto" w:sz="4" w:space="1"/>
                <w:right w:val="single" w:color="auto" w:sz="4" w:space="4"/>
              </w:pBdr>
              <w:rPr>
                <w:rFonts w:asciiTheme="minorHAnsi" w:hAnsiTheme="minorHAnsi" w:cstheme="minorHAnsi"/>
                <w:b/>
                <w:sz w:val="22"/>
              </w:rPr>
            </w:pPr>
          </w:p>
          <w:p w:rsidRPr="008D7175" w:rsidR="007C6B08" w:rsidP="00286567" w:rsidRDefault="007C6B08" w14:paraId="514967EF" w14:textId="77777777">
            <w:pPr>
              <w:rPr>
                <w:rFonts w:asciiTheme="minorHAnsi" w:hAnsiTheme="minorHAnsi" w:cstheme="minorHAnsi"/>
                <w:b/>
                <w:sz w:val="22"/>
              </w:rPr>
            </w:pPr>
          </w:p>
        </w:tc>
        <w:tc>
          <w:tcPr>
            <w:tcW w:w="360" w:type="dxa"/>
            <w:tcBorders>
              <w:top w:val="nil"/>
              <w:bottom w:val="nil"/>
            </w:tcBorders>
          </w:tcPr>
          <w:p w:rsidRPr="008D7175" w:rsidR="00AD6963" w:rsidP="00286567" w:rsidRDefault="00AD6963" w14:paraId="08251C43" w14:textId="77777777">
            <w:pPr>
              <w:rPr>
                <w:rFonts w:asciiTheme="minorHAnsi" w:hAnsiTheme="minorHAnsi" w:cstheme="minorHAnsi"/>
                <w:b/>
                <w:sz w:val="22"/>
              </w:rPr>
            </w:pPr>
          </w:p>
        </w:tc>
        <w:tc>
          <w:tcPr>
            <w:tcW w:w="5388" w:type="dxa"/>
            <w:gridSpan w:val="2"/>
          </w:tcPr>
          <w:p w:rsidRPr="008D7175" w:rsidR="00AD6963" w:rsidP="00286567" w:rsidRDefault="007C6B08" w14:paraId="12B9E10D" w14:textId="66A3113D">
            <w:pPr>
              <w:rPr>
                <w:rFonts w:asciiTheme="minorHAnsi" w:hAnsiTheme="minorHAnsi" w:cstheme="minorHAnsi"/>
                <w:b/>
                <w:sz w:val="22"/>
              </w:rPr>
            </w:pPr>
            <w:r w:rsidRPr="008D7175">
              <w:rPr>
                <w:rFonts w:asciiTheme="minorHAnsi" w:hAnsiTheme="minorHAnsi" w:cstheme="minorHAnsi"/>
                <w:b/>
                <w:sz w:val="22"/>
              </w:rPr>
              <w:t>Describe service/product to be provided</w:t>
            </w:r>
            <w:r w:rsidRPr="008D7175" w:rsidR="00E20C4F">
              <w:rPr>
                <w:rFonts w:asciiTheme="minorHAnsi" w:hAnsiTheme="minorHAnsi" w:cstheme="minorHAnsi"/>
                <w:b/>
                <w:sz w:val="22"/>
              </w:rPr>
              <w:t xml:space="preserve"> and </w:t>
            </w:r>
            <w:r w:rsidRPr="008D7175" w:rsidR="00E20C4F">
              <w:rPr>
                <w:rFonts w:asciiTheme="minorHAnsi" w:hAnsiTheme="minorHAnsi" w:cstheme="minorHAnsi"/>
                <w:b/>
                <w:sz w:val="22"/>
                <w:u w:val="single"/>
              </w:rPr>
              <w:t xml:space="preserve">how this is a </w:t>
            </w:r>
            <w:r w:rsidRPr="008D7175" w:rsidR="00CA076A">
              <w:rPr>
                <w:rFonts w:asciiTheme="minorHAnsi" w:hAnsiTheme="minorHAnsi" w:cstheme="minorHAnsi"/>
                <w:b/>
                <w:sz w:val="22"/>
                <w:u w:val="single"/>
              </w:rPr>
              <w:t>Valuable Scope Contribution of the Contract</w:t>
            </w:r>
            <w:r w:rsidRPr="2553AF4C" w:rsidR="00EF6B01">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rsidRPr="008D7175" w:rsidR="007C6B08" w:rsidP="00286567" w:rsidRDefault="007C6B08" w14:paraId="7FFB77BA" w14:textId="77777777">
            <w:pPr>
              <w:rPr>
                <w:rFonts w:asciiTheme="minorHAnsi" w:hAnsiTheme="minorHAnsi" w:cstheme="minorHAnsi"/>
                <w:b/>
                <w:sz w:val="22"/>
              </w:rPr>
            </w:pPr>
          </w:p>
          <w:p w:rsidRPr="008D7175" w:rsidR="007C6B08" w:rsidP="00286567" w:rsidRDefault="00E136D1" w14:paraId="6D2D09C3" w14:textId="167BB3F6">
            <w:pPr>
              <w:rPr>
                <w:rFonts w:asciiTheme="minorHAnsi" w:hAnsiTheme="minorHAnsi" w:cstheme="minorHAnsi"/>
                <w:b/>
                <w:sz w:val="22"/>
              </w:rPr>
            </w:pPr>
            <w:ins w:author="Jeff Starbuck" w:date="2023-07-11T19:36:00Z" w:id="12">
              <w:r>
                <w:rPr>
                  <w:rFonts w:asciiTheme="minorHAnsi" w:hAnsiTheme="minorHAnsi" w:cstheme="minorHAnsi"/>
                  <w:b/>
                  <w:sz w:val="22"/>
                </w:rPr>
                <w:t>Fire Pump Trailer</w:t>
              </w:r>
            </w:ins>
          </w:p>
        </w:tc>
      </w:tr>
      <w:tr w:rsidRPr="008D7175" w:rsidR="007C6B08" w:rsidTr="00EF6B01" w14:paraId="41572559" w14:textId="77777777">
        <w:tc>
          <w:tcPr>
            <w:tcW w:w="10908" w:type="dxa"/>
            <w:gridSpan w:val="4"/>
          </w:tcPr>
          <w:p w:rsidRPr="008D7175" w:rsidR="007C6B08" w:rsidP="00286567" w:rsidRDefault="007C6B08" w14:paraId="6A4CDB3A" w14:textId="3E2FC9B6">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r w:rsidRPr="008D7175" w:rsidR="00027C34">
              <w:rPr>
                <w:rFonts w:asciiTheme="minorHAnsi" w:hAnsiTheme="minorHAnsi" w:cstheme="minorHAnsi"/>
                <w:b/>
                <w:sz w:val="22"/>
              </w:rPr>
              <w:t xml:space="preserve"> </w:t>
            </w:r>
          </w:p>
          <w:p w:rsidRPr="008D7175" w:rsidR="007C6B08" w:rsidP="00286567" w:rsidRDefault="007C6B08" w14:paraId="21833363" w14:textId="77777777">
            <w:pPr>
              <w:rPr>
                <w:rFonts w:asciiTheme="minorHAnsi" w:hAnsiTheme="minorHAnsi" w:cstheme="minorHAnsi"/>
                <w:b/>
                <w:sz w:val="22"/>
              </w:rPr>
            </w:pPr>
          </w:p>
        </w:tc>
      </w:tr>
    </w:tbl>
    <w:p w:rsidRPr="008D7175" w:rsidR="007C6B08" w:rsidP="00286567" w:rsidRDefault="007C6B08" w14:paraId="47408CA4" w14:textId="77777777">
      <w:pPr>
        <w:ind w:right="720"/>
        <w:rPr>
          <w:rFonts w:asciiTheme="minorHAnsi" w:hAnsiTheme="minorHAnsi" w:cstheme="minorHAnsi"/>
          <w:sz w:val="22"/>
        </w:rPr>
      </w:pPr>
    </w:p>
    <w:p w:rsidRPr="008D7175" w:rsidR="00B8617A" w:rsidP="00286567" w:rsidRDefault="00B8617A" w14:paraId="12604A18" w14:textId="77777777">
      <w:pPr>
        <w:ind w:right="720"/>
        <w:rPr>
          <w:rFonts w:asciiTheme="minorHAnsi" w:hAnsiTheme="minorHAnsi" w:cstheme="minorHAnsi"/>
          <w:sz w:val="22"/>
        </w:rPr>
      </w:pPr>
    </w:p>
    <w:tbl>
      <w:tblPr>
        <w:tblpPr w:leftFromText="180" w:rightFromText="180" w:vertAnchor="text" w:tblpY="1"/>
        <w:tblOverlap w:val="neve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096"/>
        <w:gridCol w:w="358"/>
        <w:gridCol w:w="2669"/>
        <w:gridCol w:w="2667"/>
      </w:tblGrid>
      <w:tr w:rsidRPr="008D7175" w:rsidR="007C6B08" w:rsidTr="00EF6B01" w14:paraId="0501DE61" w14:textId="77777777">
        <w:tc>
          <w:tcPr>
            <w:tcW w:w="5160" w:type="dxa"/>
            <w:vMerge w:val="restart"/>
          </w:tcPr>
          <w:p w:rsidRPr="008D7175" w:rsidR="007C6B08" w:rsidP="00286567" w:rsidRDefault="007C6B08" w14:paraId="13073E62" w14:textId="5CC92142">
            <w:pPr>
              <w:rPr>
                <w:rFonts w:asciiTheme="minorHAnsi" w:hAnsiTheme="minorHAnsi" w:cstheme="minorHAnsi"/>
                <w:b/>
                <w:sz w:val="22"/>
              </w:rPr>
            </w:pPr>
            <w:r w:rsidRPr="008D7175">
              <w:rPr>
                <w:rFonts w:asciiTheme="minorHAnsi" w:hAnsiTheme="minorHAnsi" w:cstheme="minorHAnsi"/>
                <w:b/>
                <w:sz w:val="22"/>
              </w:rPr>
              <w:t xml:space="preserve">Company Name:  </w:t>
            </w:r>
            <w:ins w:author="Jeff Starbuck" w:date="2023-07-11T19:37:00Z" w:id="13">
              <w:r w:rsidR="00312624">
                <w:rPr>
                  <w:rFonts w:asciiTheme="minorHAnsi" w:hAnsiTheme="minorHAnsi" w:cstheme="minorHAnsi"/>
                  <w:b/>
                  <w:sz w:val="22"/>
                </w:rPr>
                <w:t>N/A</w:t>
              </w:r>
            </w:ins>
          </w:p>
        </w:tc>
        <w:tc>
          <w:tcPr>
            <w:tcW w:w="360" w:type="dxa"/>
            <w:tcBorders>
              <w:bottom w:val="nil"/>
            </w:tcBorders>
          </w:tcPr>
          <w:p w:rsidRPr="008D7175" w:rsidR="007C6B08" w:rsidP="00286567" w:rsidRDefault="007C6B08" w14:paraId="17F0E9E7" w14:textId="77777777">
            <w:pPr>
              <w:rPr>
                <w:rFonts w:asciiTheme="minorHAnsi" w:hAnsiTheme="minorHAnsi" w:cstheme="minorHAnsi"/>
                <w:b/>
                <w:sz w:val="22"/>
              </w:rPr>
            </w:pPr>
          </w:p>
        </w:tc>
        <w:tc>
          <w:tcPr>
            <w:tcW w:w="5388" w:type="dxa"/>
            <w:gridSpan w:val="2"/>
            <w:vMerge w:val="restart"/>
          </w:tcPr>
          <w:p w:rsidRPr="008D7175" w:rsidR="007C6B08" w:rsidP="00286567" w:rsidRDefault="007C6B08" w14:paraId="104A1485" w14:textId="77777777">
            <w:pPr>
              <w:rPr>
                <w:rFonts w:asciiTheme="minorHAnsi" w:hAnsiTheme="minorHAnsi" w:cstheme="minorHAnsi"/>
                <w:b/>
                <w:sz w:val="22"/>
              </w:rPr>
            </w:pPr>
            <w:r w:rsidRPr="008D7175">
              <w:rPr>
                <w:rFonts w:asciiTheme="minorHAnsi" w:hAnsiTheme="minorHAnsi" w:cstheme="minorHAnsi"/>
                <w:b/>
                <w:sz w:val="22"/>
              </w:rPr>
              <w:t>Contact Person:</w:t>
            </w:r>
          </w:p>
        </w:tc>
      </w:tr>
      <w:tr w:rsidRPr="008D7175" w:rsidR="007C6B08" w:rsidTr="00EF6B01" w14:paraId="11024CFA" w14:textId="77777777">
        <w:tc>
          <w:tcPr>
            <w:tcW w:w="5160" w:type="dxa"/>
            <w:vMerge/>
          </w:tcPr>
          <w:p w:rsidRPr="008D7175" w:rsidR="007C6B08" w:rsidP="00286567" w:rsidRDefault="007C6B08" w14:paraId="33BCDB39" w14:textId="77777777">
            <w:pPr>
              <w:rPr>
                <w:rFonts w:asciiTheme="minorHAnsi" w:hAnsiTheme="minorHAnsi" w:cstheme="minorHAnsi"/>
                <w:b/>
                <w:sz w:val="22"/>
              </w:rPr>
            </w:pPr>
          </w:p>
        </w:tc>
        <w:tc>
          <w:tcPr>
            <w:tcW w:w="360" w:type="dxa"/>
            <w:tcBorders>
              <w:top w:val="nil"/>
              <w:bottom w:val="nil"/>
            </w:tcBorders>
          </w:tcPr>
          <w:p w:rsidRPr="008D7175" w:rsidR="007C6B08" w:rsidP="00286567" w:rsidRDefault="007C6B08" w14:paraId="6F32E515" w14:textId="77777777">
            <w:pPr>
              <w:rPr>
                <w:rFonts w:asciiTheme="minorHAnsi" w:hAnsiTheme="minorHAnsi" w:cstheme="minorHAnsi"/>
                <w:b/>
                <w:sz w:val="22"/>
              </w:rPr>
            </w:pPr>
          </w:p>
        </w:tc>
        <w:tc>
          <w:tcPr>
            <w:tcW w:w="5388" w:type="dxa"/>
            <w:gridSpan w:val="2"/>
            <w:vMerge/>
          </w:tcPr>
          <w:p w:rsidRPr="008D7175" w:rsidR="007C6B08" w:rsidP="00286567" w:rsidRDefault="007C6B08" w14:paraId="0E8B4C7F" w14:textId="77777777">
            <w:pPr>
              <w:rPr>
                <w:rFonts w:asciiTheme="minorHAnsi" w:hAnsiTheme="minorHAnsi" w:cstheme="minorHAnsi"/>
                <w:b/>
                <w:sz w:val="22"/>
              </w:rPr>
            </w:pPr>
          </w:p>
        </w:tc>
      </w:tr>
      <w:tr w:rsidRPr="008D7175" w:rsidR="007C6B08" w:rsidTr="00EF6B01" w14:paraId="41668A7A" w14:textId="77777777">
        <w:tc>
          <w:tcPr>
            <w:tcW w:w="5160" w:type="dxa"/>
            <w:vMerge w:val="restart"/>
            <w:shd w:val="clear" w:color="auto" w:fill="auto"/>
          </w:tcPr>
          <w:p w:rsidRPr="008D7175" w:rsidR="007C6B08" w:rsidP="00286567" w:rsidRDefault="007C6B08" w14:paraId="204FC613" w14:textId="77777777">
            <w:pPr>
              <w:rPr>
                <w:rFonts w:asciiTheme="minorHAnsi" w:hAnsiTheme="minorHAnsi" w:cstheme="minorHAnsi"/>
                <w:b/>
                <w:sz w:val="22"/>
              </w:rPr>
            </w:pPr>
            <w:r w:rsidRPr="008D7175">
              <w:rPr>
                <w:rFonts w:asciiTheme="minorHAnsi" w:hAnsiTheme="minorHAnsi" w:cstheme="minorHAnsi"/>
                <w:b/>
                <w:sz w:val="22"/>
              </w:rPr>
              <w:t>Address:</w:t>
            </w:r>
          </w:p>
        </w:tc>
        <w:tc>
          <w:tcPr>
            <w:tcW w:w="360" w:type="dxa"/>
            <w:tcBorders>
              <w:top w:val="nil"/>
              <w:bottom w:val="nil"/>
            </w:tcBorders>
          </w:tcPr>
          <w:p w:rsidRPr="008D7175" w:rsidR="007C6B08" w:rsidP="00286567" w:rsidRDefault="007C6B08" w14:paraId="2F6E83AC" w14:textId="77777777">
            <w:pPr>
              <w:rPr>
                <w:rFonts w:asciiTheme="minorHAnsi" w:hAnsiTheme="minorHAnsi" w:cstheme="minorHAnsi"/>
                <w:b/>
                <w:sz w:val="22"/>
              </w:rPr>
            </w:pPr>
          </w:p>
        </w:tc>
        <w:tc>
          <w:tcPr>
            <w:tcW w:w="5388" w:type="dxa"/>
            <w:gridSpan w:val="2"/>
            <w:vMerge w:val="restart"/>
          </w:tcPr>
          <w:p w:rsidRPr="008D7175" w:rsidR="007C6B08" w:rsidP="00286567" w:rsidRDefault="007C6B08" w14:paraId="3DBE1CE0" w14:textId="77777777">
            <w:pPr>
              <w:rPr>
                <w:rFonts w:asciiTheme="minorHAnsi" w:hAnsiTheme="minorHAnsi" w:cstheme="minorHAnsi"/>
                <w:b/>
                <w:sz w:val="22"/>
              </w:rPr>
            </w:pPr>
            <w:r w:rsidRPr="008D7175">
              <w:rPr>
                <w:rFonts w:asciiTheme="minorHAnsi" w:hAnsiTheme="minorHAnsi" w:cstheme="minorHAnsi"/>
                <w:b/>
                <w:sz w:val="22"/>
              </w:rPr>
              <w:t>E-mail:</w:t>
            </w:r>
          </w:p>
        </w:tc>
      </w:tr>
      <w:tr w:rsidRPr="008D7175" w:rsidR="007C6B08" w:rsidTr="00EF6B01" w14:paraId="0F7DDEE0" w14:textId="77777777">
        <w:tc>
          <w:tcPr>
            <w:tcW w:w="5160" w:type="dxa"/>
            <w:vMerge/>
            <w:shd w:val="clear" w:color="auto" w:fill="auto"/>
          </w:tcPr>
          <w:p w:rsidRPr="008D7175" w:rsidR="007C6B08" w:rsidP="00286567" w:rsidRDefault="007C6B08" w14:paraId="15DB40A4" w14:textId="77777777">
            <w:pPr>
              <w:rPr>
                <w:rFonts w:asciiTheme="minorHAnsi" w:hAnsiTheme="minorHAnsi" w:cstheme="minorHAnsi"/>
                <w:b/>
                <w:sz w:val="22"/>
              </w:rPr>
            </w:pPr>
          </w:p>
        </w:tc>
        <w:tc>
          <w:tcPr>
            <w:tcW w:w="360" w:type="dxa"/>
            <w:tcBorders>
              <w:top w:val="nil"/>
              <w:bottom w:val="nil"/>
            </w:tcBorders>
          </w:tcPr>
          <w:p w:rsidRPr="008D7175" w:rsidR="007C6B08" w:rsidP="00286567" w:rsidRDefault="007C6B08" w14:paraId="174B90A6" w14:textId="77777777">
            <w:pPr>
              <w:rPr>
                <w:rFonts w:asciiTheme="minorHAnsi" w:hAnsiTheme="minorHAnsi" w:cstheme="minorHAnsi"/>
                <w:b/>
                <w:sz w:val="22"/>
              </w:rPr>
            </w:pPr>
          </w:p>
        </w:tc>
        <w:tc>
          <w:tcPr>
            <w:tcW w:w="5388" w:type="dxa"/>
            <w:gridSpan w:val="2"/>
            <w:vMerge/>
          </w:tcPr>
          <w:p w:rsidRPr="008D7175" w:rsidR="007C6B08" w:rsidP="00286567" w:rsidRDefault="007C6B08" w14:paraId="48F8E534" w14:textId="77777777">
            <w:pPr>
              <w:rPr>
                <w:rFonts w:asciiTheme="minorHAnsi" w:hAnsiTheme="minorHAnsi" w:cstheme="minorHAnsi"/>
                <w:b/>
                <w:sz w:val="22"/>
              </w:rPr>
            </w:pPr>
          </w:p>
        </w:tc>
      </w:tr>
      <w:tr w:rsidRPr="008D7175" w:rsidR="007C6B08" w:rsidTr="00EF6B01" w14:paraId="6D5D7E83" w14:textId="77777777">
        <w:tc>
          <w:tcPr>
            <w:tcW w:w="5160" w:type="dxa"/>
            <w:vMerge/>
            <w:shd w:val="clear" w:color="auto" w:fill="auto"/>
          </w:tcPr>
          <w:p w:rsidRPr="008D7175" w:rsidR="007C6B08" w:rsidP="00286567" w:rsidRDefault="007C6B08" w14:paraId="6ADBE8D3" w14:textId="77777777">
            <w:pPr>
              <w:rPr>
                <w:rFonts w:asciiTheme="minorHAnsi" w:hAnsiTheme="minorHAnsi" w:cstheme="minorHAnsi"/>
                <w:b/>
                <w:sz w:val="22"/>
              </w:rPr>
            </w:pPr>
          </w:p>
        </w:tc>
        <w:tc>
          <w:tcPr>
            <w:tcW w:w="360" w:type="dxa"/>
            <w:tcBorders>
              <w:top w:val="nil"/>
              <w:bottom w:val="nil"/>
            </w:tcBorders>
          </w:tcPr>
          <w:p w:rsidRPr="008D7175" w:rsidR="007C6B08" w:rsidP="00286567" w:rsidRDefault="007C6B08" w14:paraId="117FE25D" w14:textId="77777777">
            <w:pPr>
              <w:rPr>
                <w:rFonts w:asciiTheme="minorHAnsi" w:hAnsiTheme="minorHAnsi" w:cstheme="minorHAnsi"/>
                <w:b/>
                <w:sz w:val="22"/>
              </w:rPr>
            </w:pPr>
          </w:p>
        </w:tc>
        <w:tc>
          <w:tcPr>
            <w:tcW w:w="2694" w:type="dxa"/>
            <w:vMerge w:val="restart"/>
          </w:tcPr>
          <w:p w:rsidRPr="008D7175" w:rsidR="007C6B08" w:rsidP="00286567" w:rsidRDefault="007C6B08" w14:paraId="721BB910" w14:textId="77777777">
            <w:pPr>
              <w:rPr>
                <w:rFonts w:asciiTheme="minorHAnsi" w:hAnsiTheme="minorHAnsi" w:cstheme="minorHAnsi"/>
                <w:b/>
                <w:sz w:val="22"/>
              </w:rPr>
            </w:pPr>
            <w:r w:rsidRPr="008D7175">
              <w:rPr>
                <w:rFonts w:asciiTheme="minorHAnsi" w:hAnsiTheme="minorHAnsi" w:cstheme="minorHAnsi"/>
                <w:b/>
                <w:sz w:val="22"/>
              </w:rPr>
              <w:t xml:space="preserve">Telephone Number:  </w:t>
            </w:r>
          </w:p>
          <w:p w:rsidRPr="008D7175" w:rsidR="007C6B08" w:rsidP="00286567" w:rsidRDefault="007C6B08" w14:paraId="2C978C41" w14:textId="77777777">
            <w:pPr>
              <w:rPr>
                <w:rFonts w:asciiTheme="minorHAnsi" w:hAnsiTheme="minorHAnsi" w:cstheme="minorHAnsi"/>
                <w:b/>
                <w:sz w:val="22"/>
              </w:rPr>
            </w:pPr>
            <w:r w:rsidRPr="008D7175">
              <w:rPr>
                <w:rFonts w:asciiTheme="minorHAnsi" w:hAnsiTheme="minorHAnsi" w:cstheme="minorHAnsi"/>
                <w:b/>
                <w:sz w:val="22"/>
              </w:rPr>
              <w:t>(       )</w:t>
            </w:r>
          </w:p>
        </w:tc>
        <w:tc>
          <w:tcPr>
            <w:tcW w:w="2694" w:type="dxa"/>
            <w:vMerge w:val="restart"/>
          </w:tcPr>
          <w:p w:rsidRPr="008D7175" w:rsidR="007C6B08" w:rsidP="00286567" w:rsidRDefault="007C6B08" w14:paraId="4CEC73C0" w14:textId="77777777">
            <w:pPr>
              <w:rPr>
                <w:rFonts w:asciiTheme="minorHAnsi" w:hAnsiTheme="minorHAnsi" w:cstheme="minorHAnsi"/>
                <w:b/>
                <w:sz w:val="22"/>
              </w:rPr>
            </w:pPr>
            <w:r w:rsidRPr="008D7175">
              <w:rPr>
                <w:rFonts w:asciiTheme="minorHAnsi" w:hAnsiTheme="minorHAnsi" w:cstheme="minorHAnsi"/>
                <w:b/>
                <w:sz w:val="22"/>
              </w:rPr>
              <w:t>Fax Number:</w:t>
            </w:r>
          </w:p>
          <w:p w:rsidRPr="008D7175" w:rsidR="007C6B08" w:rsidP="00286567" w:rsidRDefault="007C6B08" w14:paraId="26217A4C" w14:textId="77777777">
            <w:pPr>
              <w:rPr>
                <w:rFonts w:asciiTheme="minorHAnsi" w:hAnsiTheme="minorHAnsi" w:cstheme="minorHAnsi"/>
                <w:b/>
                <w:sz w:val="22"/>
              </w:rPr>
            </w:pPr>
            <w:r w:rsidRPr="008D7175">
              <w:rPr>
                <w:rFonts w:asciiTheme="minorHAnsi" w:hAnsiTheme="minorHAnsi" w:cstheme="minorHAnsi"/>
                <w:b/>
                <w:sz w:val="22"/>
              </w:rPr>
              <w:t>(       )</w:t>
            </w:r>
          </w:p>
        </w:tc>
      </w:tr>
      <w:tr w:rsidRPr="008D7175" w:rsidR="007C6B08" w:rsidTr="00EF6B01" w14:paraId="1B35259E" w14:textId="77777777">
        <w:tc>
          <w:tcPr>
            <w:tcW w:w="5160" w:type="dxa"/>
            <w:vMerge/>
            <w:shd w:val="clear" w:color="auto" w:fill="auto"/>
          </w:tcPr>
          <w:p w:rsidRPr="008D7175" w:rsidR="007C6B08" w:rsidP="00286567" w:rsidRDefault="007C6B08" w14:paraId="36CB5DAD" w14:textId="77777777">
            <w:pPr>
              <w:rPr>
                <w:rFonts w:asciiTheme="minorHAnsi" w:hAnsiTheme="minorHAnsi" w:cstheme="minorHAnsi"/>
                <w:b/>
                <w:sz w:val="22"/>
              </w:rPr>
            </w:pPr>
          </w:p>
        </w:tc>
        <w:tc>
          <w:tcPr>
            <w:tcW w:w="360" w:type="dxa"/>
            <w:tcBorders>
              <w:top w:val="nil"/>
              <w:bottom w:val="nil"/>
            </w:tcBorders>
          </w:tcPr>
          <w:p w:rsidRPr="008D7175" w:rsidR="007C6B08" w:rsidP="00286567" w:rsidRDefault="007C6B08" w14:paraId="32D599E1" w14:textId="77777777">
            <w:pPr>
              <w:rPr>
                <w:rFonts w:asciiTheme="minorHAnsi" w:hAnsiTheme="minorHAnsi" w:cstheme="minorHAnsi"/>
                <w:b/>
                <w:sz w:val="22"/>
              </w:rPr>
            </w:pPr>
          </w:p>
        </w:tc>
        <w:tc>
          <w:tcPr>
            <w:tcW w:w="2694" w:type="dxa"/>
            <w:vMerge/>
          </w:tcPr>
          <w:p w:rsidRPr="008D7175" w:rsidR="007C6B08" w:rsidP="00286567" w:rsidRDefault="007C6B08" w14:paraId="477D1305" w14:textId="77777777">
            <w:pPr>
              <w:rPr>
                <w:rFonts w:asciiTheme="minorHAnsi" w:hAnsiTheme="minorHAnsi" w:cstheme="minorHAnsi"/>
                <w:b/>
                <w:sz w:val="22"/>
              </w:rPr>
            </w:pPr>
          </w:p>
        </w:tc>
        <w:tc>
          <w:tcPr>
            <w:tcW w:w="2694" w:type="dxa"/>
            <w:vMerge/>
          </w:tcPr>
          <w:p w:rsidRPr="008D7175" w:rsidR="007C6B08" w:rsidP="00286567" w:rsidRDefault="007C6B08" w14:paraId="244F8F32" w14:textId="77777777">
            <w:pPr>
              <w:rPr>
                <w:rFonts w:asciiTheme="minorHAnsi" w:hAnsiTheme="minorHAnsi" w:cstheme="minorHAnsi"/>
                <w:b/>
                <w:sz w:val="22"/>
              </w:rPr>
            </w:pPr>
          </w:p>
        </w:tc>
      </w:tr>
      <w:tr w:rsidRPr="008D7175" w:rsidR="007C6B08" w:rsidTr="00EF6B01" w14:paraId="6078ED12" w14:textId="77777777">
        <w:tc>
          <w:tcPr>
            <w:tcW w:w="5160" w:type="dxa"/>
          </w:tcPr>
          <w:p w:rsidRPr="008D7175" w:rsidR="000A1470" w:rsidP="000A1470" w:rsidRDefault="000A1470" w14:paraId="60F0D791" w14:textId="77777777">
            <w:pPr>
              <w:rPr>
                <w:rFonts w:asciiTheme="minorHAnsi" w:hAnsiTheme="minorHAnsi" w:cstheme="minorHAnsi"/>
                <w:b/>
                <w:sz w:val="22"/>
              </w:rPr>
            </w:pPr>
            <w:r w:rsidRPr="008D7175">
              <w:rPr>
                <w:rFonts w:asciiTheme="minorHAnsi" w:hAnsiTheme="minorHAnsi" w:cstheme="minorHAnsi"/>
                <w:b/>
                <w:sz w:val="22"/>
              </w:rPr>
              <w:t>Sub-Contract Amount:</w:t>
            </w:r>
          </w:p>
          <w:p w:rsidRPr="008D7175" w:rsidR="000A1470" w:rsidP="000A1470" w:rsidRDefault="000A1470" w14:paraId="128AC639" w14:textId="77777777">
            <w:pPr>
              <w:rPr>
                <w:rFonts w:asciiTheme="minorHAnsi" w:hAnsiTheme="minorHAnsi" w:cstheme="minorHAnsi"/>
                <w:b/>
                <w:sz w:val="22"/>
              </w:rPr>
            </w:pPr>
          </w:p>
          <w:p w:rsidRPr="008D7175" w:rsidR="000A1470" w:rsidP="000A1470" w:rsidRDefault="000A1470" w14:paraId="70E32570" w14:textId="77777777">
            <w:pPr>
              <w:pBdr>
                <w:top w:val="single" w:color="auto" w:sz="4" w:space="1"/>
                <w:left w:val="single" w:color="auto" w:sz="4" w:space="4"/>
                <w:bottom w:val="single" w:color="auto" w:sz="4" w:space="1"/>
                <w:right w:val="single" w:color="auto" w:sz="4" w:space="4"/>
              </w:pBdr>
              <w:rPr>
                <w:rFonts w:asciiTheme="minorHAnsi" w:hAnsiTheme="minorHAnsi" w:cstheme="minorHAnsi"/>
                <w:b/>
                <w:sz w:val="22"/>
              </w:rPr>
            </w:pPr>
            <w:r w:rsidRPr="008D7175">
              <w:rPr>
                <w:rFonts w:asciiTheme="minorHAnsi" w:hAnsiTheme="minorHAnsi" w:cstheme="minorHAnsi"/>
                <w:b/>
                <w:sz w:val="22"/>
              </w:rPr>
              <w:t>Sub-Contract Percentage of Total Bid:</w:t>
            </w:r>
          </w:p>
          <w:p w:rsidRPr="008D7175" w:rsidR="000A1470" w:rsidP="000A1470" w:rsidRDefault="000A1470" w14:paraId="55202462" w14:textId="77777777">
            <w:pPr>
              <w:pBdr>
                <w:top w:val="single" w:color="auto" w:sz="4" w:space="1"/>
                <w:left w:val="single" w:color="auto" w:sz="4" w:space="4"/>
                <w:bottom w:val="single" w:color="auto" w:sz="4" w:space="1"/>
                <w:right w:val="single" w:color="auto" w:sz="4" w:space="4"/>
              </w:pBdr>
              <w:rPr>
                <w:rFonts w:asciiTheme="minorHAnsi" w:hAnsiTheme="minorHAnsi" w:cstheme="minorHAnsi"/>
                <w:b/>
                <w:sz w:val="22"/>
              </w:rPr>
            </w:pPr>
          </w:p>
          <w:p w:rsidRPr="008D7175" w:rsidR="007C6B08" w:rsidP="00286567" w:rsidRDefault="007C6B08" w14:paraId="4D20B69E" w14:textId="77777777">
            <w:pPr>
              <w:rPr>
                <w:rFonts w:asciiTheme="minorHAnsi" w:hAnsiTheme="minorHAnsi" w:cstheme="minorHAnsi"/>
                <w:b/>
                <w:sz w:val="22"/>
              </w:rPr>
            </w:pPr>
          </w:p>
        </w:tc>
        <w:tc>
          <w:tcPr>
            <w:tcW w:w="360" w:type="dxa"/>
            <w:tcBorders>
              <w:top w:val="nil"/>
              <w:bottom w:val="nil"/>
            </w:tcBorders>
          </w:tcPr>
          <w:p w:rsidRPr="008D7175" w:rsidR="007C6B08" w:rsidP="00286567" w:rsidRDefault="007C6B08" w14:paraId="7B0A9E44" w14:textId="77777777">
            <w:pPr>
              <w:rPr>
                <w:rFonts w:asciiTheme="minorHAnsi" w:hAnsiTheme="minorHAnsi" w:cstheme="minorHAnsi"/>
                <w:b/>
                <w:sz w:val="22"/>
              </w:rPr>
            </w:pPr>
          </w:p>
        </w:tc>
        <w:tc>
          <w:tcPr>
            <w:tcW w:w="5388" w:type="dxa"/>
            <w:gridSpan w:val="2"/>
          </w:tcPr>
          <w:p w:rsidRPr="008D7175" w:rsidR="007C6B08" w:rsidP="00286567" w:rsidRDefault="007C6B08" w14:paraId="616692DC" w14:textId="561B234E">
            <w:pPr>
              <w:rPr>
                <w:rFonts w:asciiTheme="minorHAnsi" w:hAnsiTheme="minorHAnsi" w:cstheme="minorHAnsi"/>
                <w:b/>
                <w:sz w:val="22"/>
              </w:rPr>
            </w:pPr>
            <w:r w:rsidRPr="008D7175">
              <w:rPr>
                <w:rFonts w:asciiTheme="minorHAnsi" w:hAnsiTheme="minorHAnsi" w:cstheme="minorHAnsi"/>
                <w:b/>
                <w:sz w:val="22"/>
              </w:rPr>
              <w:t>Describe service/product to be provided</w:t>
            </w:r>
            <w:r w:rsidRPr="008D7175" w:rsidR="0095606C">
              <w:rPr>
                <w:rFonts w:asciiTheme="minorHAnsi" w:hAnsiTheme="minorHAnsi" w:cstheme="minorHAnsi"/>
                <w:b/>
                <w:sz w:val="22"/>
              </w:rPr>
              <w:t xml:space="preserve"> and </w:t>
            </w:r>
            <w:r w:rsidRPr="008D7175" w:rsidR="0095606C">
              <w:rPr>
                <w:rFonts w:asciiTheme="minorHAnsi" w:hAnsiTheme="minorHAnsi" w:cstheme="minorHAnsi"/>
                <w:b/>
                <w:sz w:val="22"/>
                <w:u w:val="single"/>
              </w:rPr>
              <w:t xml:space="preserve">how this is a </w:t>
            </w:r>
            <w:r w:rsidRPr="008D7175" w:rsidR="00CA076A">
              <w:rPr>
                <w:rFonts w:asciiTheme="minorHAnsi" w:hAnsiTheme="minorHAnsi" w:cstheme="minorHAnsi"/>
                <w:b/>
                <w:sz w:val="22"/>
                <w:u w:val="single"/>
              </w:rPr>
              <w:t>Valuable Scope Contribution of the Contract</w:t>
            </w:r>
            <w:r w:rsidRPr="2553AF4C" w:rsidR="00EF6B01">
              <w:rPr>
                <w:rFonts w:asciiTheme="minorHAnsi" w:hAnsiTheme="minorHAnsi" w:cstheme="minorBidi"/>
                <w:b/>
                <w:bCs/>
                <w:sz w:val="22"/>
                <w:szCs w:val="22"/>
                <w:u w:val="single"/>
              </w:rPr>
              <w:t>.</w:t>
            </w:r>
            <w:r w:rsidR="00EF6B01">
              <w:rPr>
                <w:rFonts w:asciiTheme="minorHAnsi" w:hAnsiTheme="minorHAnsi" w:cstheme="minorBidi"/>
                <w:b/>
                <w:bCs/>
                <w:sz w:val="22"/>
                <w:szCs w:val="22"/>
                <w:u w:val="single"/>
              </w:rPr>
              <w:t xml:space="preserve"> Include the applicable certified UNSPSC that applies to this commitment.</w:t>
            </w:r>
          </w:p>
          <w:p w:rsidRPr="008D7175" w:rsidR="007C6B08" w:rsidP="00286567" w:rsidRDefault="007C6B08" w14:paraId="371CDB03" w14:textId="77777777">
            <w:pPr>
              <w:rPr>
                <w:rFonts w:asciiTheme="minorHAnsi" w:hAnsiTheme="minorHAnsi" w:cstheme="minorHAnsi"/>
                <w:b/>
                <w:sz w:val="22"/>
              </w:rPr>
            </w:pPr>
          </w:p>
          <w:p w:rsidRPr="008D7175" w:rsidR="007C6B08" w:rsidP="00286567" w:rsidRDefault="007C6B08" w14:paraId="690ADACE" w14:textId="77777777">
            <w:pPr>
              <w:rPr>
                <w:rFonts w:asciiTheme="minorHAnsi" w:hAnsiTheme="minorHAnsi" w:cstheme="minorHAnsi"/>
                <w:b/>
                <w:sz w:val="22"/>
              </w:rPr>
            </w:pPr>
          </w:p>
        </w:tc>
      </w:tr>
      <w:tr w:rsidRPr="008D7175" w:rsidR="007C6B08" w:rsidTr="00EF6B01" w14:paraId="2201FF78" w14:textId="77777777">
        <w:tc>
          <w:tcPr>
            <w:tcW w:w="10908" w:type="dxa"/>
            <w:gridSpan w:val="4"/>
          </w:tcPr>
          <w:p w:rsidRPr="008D7175" w:rsidR="007C6B08" w:rsidP="00286567" w:rsidRDefault="007C6B08" w14:paraId="1A2BBC62" w14:textId="77777777">
            <w:pPr>
              <w:rPr>
                <w:rFonts w:asciiTheme="minorHAnsi" w:hAnsiTheme="minorHAnsi" w:cstheme="minorHAnsi"/>
                <w:b/>
                <w:sz w:val="22"/>
              </w:rPr>
            </w:pPr>
            <w:r w:rsidRPr="008D7175">
              <w:rPr>
                <w:rFonts w:asciiTheme="minorHAnsi" w:hAnsiTheme="minorHAnsi" w:cstheme="minorHAnsi"/>
                <w:b/>
                <w:sz w:val="22"/>
              </w:rPr>
              <w:t>Provide approximate dates when Sub-Contractor will perform on this project:</w:t>
            </w:r>
          </w:p>
          <w:p w:rsidRPr="008D7175" w:rsidR="007C6B08" w:rsidP="00286567" w:rsidRDefault="007C6B08" w14:paraId="1AE6C436" w14:textId="77777777">
            <w:pPr>
              <w:rPr>
                <w:rFonts w:asciiTheme="minorHAnsi" w:hAnsiTheme="minorHAnsi" w:cstheme="minorHAnsi"/>
                <w:b/>
                <w:sz w:val="22"/>
              </w:rPr>
            </w:pPr>
          </w:p>
        </w:tc>
      </w:tr>
    </w:tbl>
    <w:p w:rsidRPr="008D7175" w:rsidR="00AD6963" w:rsidP="00286567" w:rsidRDefault="00AD6963" w14:paraId="41B26CBF" w14:textId="7777777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13"/>
        <w:gridCol w:w="442"/>
        <w:gridCol w:w="5237"/>
      </w:tblGrid>
      <w:tr w:rsidRPr="008D7175" w:rsidR="00AD6963" w14:paraId="34DCECA1" w14:textId="77777777">
        <w:tc>
          <w:tcPr>
            <w:tcW w:w="5130" w:type="dxa"/>
            <w:tcBorders>
              <w:bottom w:val="single" w:color="auto" w:sz="4" w:space="0"/>
            </w:tcBorders>
          </w:tcPr>
          <w:p w:rsidRPr="008D7175" w:rsidR="00AD6963" w:rsidP="00286567" w:rsidRDefault="00312624" w14:paraId="7502A02B" w14:textId="6034F5B2">
            <w:pPr>
              <w:rPr>
                <w:rFonts w:asciiTheme="minorHAnsi" w:hAnsiTheme="minorHAnsi" w:cstheme="minorHAnsi"/>
                <w:sz w:val="22"/>
              </w:rPr>
            </w:pPr>
            <w:proofErr w:type="spellStart"/>
            <w:ins w:author="Jeff Starbuck" w:date="2023-07-11T19:37:00Z" w:id="14">
              <w:r>
                <w:rPr>
                  <w:rFonts w:asciiTheme="minorHAnsi" w:hAnsiTheme="minorHAnsi" w:cstheme="minorHAnsi"/>
                  <w:sz w:val="22"/>
                </w:rPr>
                <w:t>Dinges</w:t>
              </w:r>
              <w:proofErr w:type="spellEnd"/>
              <w:r>
                <w:rPr>
                  <w:rFonts w:asciiTheme="minorHAnsi" w:hAnsiTheme="minorHAnsi" w:cstheme="minorHAnsi"/>
                  <w:sz w:val="22"/>
                </w:rPr>
                <w:t xml:space="preserve"> Partners Group / </w:t>
              </w:r>
              <w:proofErr w:type="spellStart"/>
              <w:r>
                <w:rPr>
                  <w:rFonts w:asciiTheme="minorHAnsi" w:hAnsiTheme="minorHAnsi" w:cstheme="minorHAnsi"/>
                  <w:sz w:val="22"/>
                </w:rPr>
                <w:t>Dinges</w:t>
              </w:r>
              <w:proofErr w:type="spellEnd"/>
              <w:r>
                <w:rPr>
                  <w:rFonts w:asciiTheme="minorHAnsi" w:hAnsiTheme="minorHAnsi" w:cstheme="minorHAnsi"/>
                  <w:sz w:val="22"/>
                </w:rPr>
                <w:t xml:space="preserve"> Fire Company</w:t>
              </w:r>
            </w:ins>
          </w:p>
        </w:tc>
        <w:tc>
          <w:tcPr>
            <w:tcW w:w="450" w:type="dxa"/>
          </w:tcPr>
          <w:p w:rsidRPr="008D7175" w:rsidR="00FD302B" w:rsidP="00286567" w:rsidRDefault="00FD302B" w14:paraId="00C78816" w14:textId="77777777">
            <w:pPr>
              <w:rPr>
                <w:rFonts w:asciiTheme="minorHAnsi" w:hAnsiTheme="minorHAnsi" w:cstheme="minorHAnsi"/>
                <w:sz w:val="22"/>
              </w:rPr>
            </w:pPr>
          </w:p>
        </w:tc>
        <w:tc>
          <w:tcPr>
            <w:tcW w:w="5328" w:type="dxa"/>
            <w:tcBorders>
              <w:bottom w:val="single" w:color="auto" w:sz="4" w:space="0"/>
            </w:tcBorders>
          </w:tcPr>
          <w:p w:rsidRPr="008D7175" w:rsidR="00AD6963" w:rsidP="00286567" w:rsidRDefault="00312624" w14:paraId="01BC6E37" w14:textId="35D25339">
            <w:pPr>
              <w:rPr>
                <w:rFonts w:asciiTheme="minorHAnsi" w:hAnsiTheme="minorHAnsi" w:cstheme="minorHAnsi"/>
                <w:sz w:val="22"/>
              </w:rPr>
            </w:pPr>
            <w:ins w:author="Jeff Starbuck" w:date="2023-07-11T19:37:00Z" w:id="15">
              <w:r>
                <w:rPr>
                  <w:rFonts w:asciiTheme="minorHAnsi" w:hAnsiTheme="minorHAnsi" w:cstheme="minorHAnsi"/>
                  <w:sz w:val="22"/>
                </w:rPr>
                <w:t>269-876-0173</w:t>
              </w:r>
            </w:ins>
          </w:p>
        </w:tc>
      </w:tr>
      <w:tr w:rsidRPr="008D7175" w:rsidR="00AD6963" w14:paraId="7044552F" w14:textId="77777777">
        <w:tc>
          <w:tcPr>
            <w:tcW w:w="5130" w:type="dxa"/>
            <w:tcBorders>
              <w:top w:val="single" w:color="auto" w:sz="4" w:space="0"/>
            </w:tcBorders>
          </w:tcPr>
          <w:p w:rsidRPr="008D7175" w:rsidR="00AD6963" w:rsidP="00286567" w:rsidRDefault="00FD302B" w14:paraId="1A6EA7C1" w14:textId="77777777">
            <w:pPr>
              <w:rPr>
                <w:rFonts w:asciiTheme="minorHAnsi" w:hAnsiTheme="minorHAnsi" w:cstheme="minorHAnsi"/>
                <w:sz w:val="22"/>
              </w:rPr>
            </w:pPr>
            <w:r w:rsidRPr="008D7175">
              <w:rPr>
                <w:rFonts w:asciiTheme="minorHAnsi" w:hAnsiTheme="minorHAnsi" w:cstheme="minorHAnsi"/>
                <w:sz w:val="22"/>
              </w:rPr>
              <w:t>Respondent Firm</w:t>
            </w:r>
          </w:p>
          <w:p w:rsidRPr="008D7175" w:rsidR="00FD302B" w:rsidP="00286567" w:rsidRDefault="00312624" w14:paraId="22265857" w14:textId="3577E441">
            <w:pPr>
              <w:rPr>
                <w:rFonts w:asciiTheme="minorHAnsi" w:hAnsiTheme="minorHAnsi" w:cstheme="minorHAnsi"/>
                <w:sz w:val="22"/>
              </w:rPr>
            </w:pPr>
            <w:ins w:author="Jeff Starbuck" w:date="2023-07-11T19:37:00Z" w:id="16">
              <w:r>
                <w:rPr>
                  <w:rFonts w:asciiTheme="minorHAnsi" w:hAnsiTheme="minorHAnsi" w:cstheme="minorHAnsi"/>
                  <w:sz w:val="22"/>
                </w:rPr>
                <w:t>243 E. Main St.</w:t>
              </w:r>
            </w:ins>
          </w:p>
        </w:tc>
        <w:tc>
          <w:tcPr>
            <w:tcW w:w="450" w:type="dxa"/>
          </w:tcPr>
          <w:p w:rsidRPr="008D7175" w:rsidR="00AD6963" w:rsidP="00286567" w:rsidRDefault="00AD6963" w14:paraId="3417CCCC" w14:textId="77777777">
            <w:pPr>
              <w:rPr>
                <w:rFonts w:asciiTheme="minorHAnsi" w:hAnsiTheme="minorHAnsi" w:cstheme="minorHAnsi"/>
                <w:sz w:val="22"/>
              </w:rPr>
            </w:pPr>
          </w:p>
        </w:tc>
        <w:tc>
          <w:tcPr>
            <w:tcW w:w="5328" w:type="dxa"/>
            <w:tcBorders>
              <w:top w:val="single" w:color="auto" w:sz="4" w:space="0"/>
            </w:tcBorders>
          </w:tcPr>
          <w:p w:rsidRPr="008D7175" w:rsidR="00FD302B" w:rsidP="00286567" w:rsidRDefault="00FD302B" w14:paraId="10187F5F" w14:textId="77777777">
            <w:pPr>
              <w:rPr>
                <w:rFonts w:asciiTheme="minorHAnsi" w:hAnsiTheme="minorHAnsi" w:cstheme="minorHAnsi"/>
                <w:sz w:val="22"/>
              </w:rPr>
            </w:pPr>
            <w:r w:rsidRPr="008D7175">
              <w:rPr>
                <w:rFonts w:asciiTheme="minorHAnsi" w:hAnsiTheme="minorHAnsi" w:cstheme="minorHAnsi"/>
                <w:sz w:val="22"/>
              </w:rPr>
              <w:t>Telephone Number</w:t>
            </w:r>
          </w:p>
          <w:p w:rsidRPr="008D7175" w:rsidR="00AD6963" w:rsidP="00286567" w:rsidRDefault="00AD6963" w14:paraId="16DB25C3" w14:textId="77777777">
            <w:pPr>
              <w:rPr>
                <w:rFonts w:asciiTheme="minorHAnsi" w:hAnsiTheme="minorHAnsi" w:cstheme="minorHAnsi"/>
                <w:sz w:val="22"/>
              </w:rPr>
            </w:pPr>
          </w:p>
        </w:tc>
      </w:tr>
      <w:tr w:rsidRPr="008D7175" w:rsidR="00FD302B" w14:paraId="1C48023D" w14:textId="77777777">
        <w:tc>
          <w:tcPr>
            <w:tcW w:w="5130" w:type="dxa"/>
            <w:tcBorders>
              <w:top w:val="single" w:color="auto" w:sz="4" w:space="0"/>
            </w:tcBorders>
          </w:tcPr>
          <w:p w:rsidRPr="008D7175" w:rsidR="00FD302B" w:rsidP="00286567" w:rsidRDefault="00FD302B" w14:paraId="0884DC22" w14:textId="77777777">
            <w:pPr>
              <w:rPr>
                <w:rFonts w:asciiTheme="minorHAnsi" w:hAnsiTheme="minorHAnsi" w:cstheme="minorHAnsi"/>
                <w:sz w:val="22"/>
              </w:rPr>
            </w:pPr>
            <w:r w:rsidRPr="008D7175">
              <w:rPr>
                <w:rFonts w:asciiTheme="minorHAnsi" w:hAnsiTheme="minorHAnsi" w:cstheme="minorHAnsi"/>
                <w:sz w:val="22"/>
              </w:rPr>
              <w:t>Address</w:t>
            </w:r>
          </w:p>
        </w:tc>
        <w:tc>
          <w:tcPr>
            <w:tcW w:w="450" w:type="dxa"/>
          </w:tcPr>
          <w:p w:rsidRPr="008D7175" w:rsidR="00FD302B" w:rsidP="00286567" w:rsidRDefault="00FD302B" w14:paraId="6BFDBD5F" w14:textId="77777777">
            <w:pPr>
              <w:rPr>
                <w:rFonts w:asciiTheme="minorHAnsi" w:hAnsiTheme="minorHAnsi" w:cstheme="minorHAnsi"/>
                <w:sz w:val="22"/>
              </w:rPr>
            </w:pPr>
          </w:p>
        </w:tc>
        <w:tc>
          <w:tcPr>
            <w:tcW w:w="5328" w:type="dxa"/>
            <w:tcBorders>
              <w:top w:val="single" w:color="auto" w:sz="4" w:space="0"/>
            </w:tcBorders>
          </w:tcPr>
          <w:p w:rsidRPr="008D7175" w:rsidR="00FD302B" w:rsidP="00286567" w:rsidRDefault="00FD302B" w14:paraId="0056C81F" w14:textId="77777777">
            <w:pPr>
              <w:rPr>
                <w:rFonts w:asciiTheme="minorHAnsi" w:hAnsiTheme="minorHAnsi" w:cstheme="minorHAnsi"/>
                <w:sz w:val="22"/>
              </w:rPr>
            </w:pPr>
            <w:r w:rsidRPr="008D7175">
              <w:rPr>
                <w:rFonts w:asciiTheme="minorHAnsi" w:hAnsiTheme="minorHAnsi" w:cstheme="minorHAnsi"/>
                <w:sz w:val="22"/>
              </w:rPr>
              <w:t>Fax Number</w:t>
            </w:r>
          </w:p>
        </w:tc>
      </w:tr>
      <w:tr w:rsidRPr="008D7175" w:rsidR="00AD6963" w14:paraId="16E93263" w14:textId="77777777">
        <w:tc>
          <w:tcPr>
            <w:tcW w:w="5130" w:type="dxa"/>
            <w:tcBorders>
              <w:bottom w:val="single" w:color="auto" w:sz="4" w:space="0"/>
            </w:tcBorders>
          </w:tcPr>
          <w:p w:rsidRPr="008D7175" w:rsidR="00AD6963" w:rsidP="00286567" w:rsidRDefault="001B2CC0" w14:paraId="118AA1C0" w14:textId="6B3D3DE4">
            <w:pPr>
              <w:rPr>
                <w:rFonts w:asciiTheme="minorHAnsi" w:hAnsiTheme="minorHAnsi" w:cstheme="minorHAnsi"/>
                <w:sz w:val="22"/>
              </w:rPr>
            </w:pPr>
            <w:ins w:author="Jeff Starbuck" w:date="2023-07-11T19:38:00Z" w:id="17">
              <w:r>
                <w:rPr>
                  <w:rFonts w:asciiTheme="minorHAnsi" w:hAnsiTheme="minorHAnsi" w:cstheme="minorHAnsi"/>
                  <w:sz w:val="22"/>
                </w:rPr>
                <w:t>Amboy, Il. 61310</w:t>
              </w:r>
            </w:ins>
          </w:p>
        </w:tc>
        <w:tc>
          <w:tcPr>
            <w:tcW w:w="450" w:type="dxa"/>
          </w:tcPr>
          <w:p w:rsidRPr="008D7175" w:rsidR="00AD6963" w:rsidP="00286567" w:rsidRDefault="00AD6963" w14:paraId="0E6BFE79" w14:textId="77777777">
            <w:pPr>
              <w:rPr>
                <w:rFonts w:asciiTheme="minorHAnsi" w:hAnsiTheme="minorHAnsi" w:cstheme="minorHAnsi"/>
                <w:sz w:val="22"/>
              </w:rPr>
            </w:pPr>
          </w:p>
        </w:tc>
        <w:tc>
          <w:tcPr>
            <w:tcW w:w="5328" w:type="dxa"/>
            <w:tcBorders>
              <w:bottom w:val="single" w:color="auto" w:sz="4" w:space="0"/>
            </w:tcBorders>
          </w:tcPr>
          <w:p w:rsidRPr="008D7175" w:rsidR="00AD6963" w:rsidP="00286567" w:rsidRDefault="007F3E8F" w14:paraId="600E1284" w14:textId="23E16243">
            <w:pPr>
              <w:rPr>
                <w:rFonts w:asciiTheme="minorHAnsi" w:hAnsiTheme="minorHAnsi" w:cstheme="minorHAnsi"/>
                <w:sz w:val="22"/>
              </w:rPr>
            </w:pPr>
            <w:ins w:author="Jeff Starbuck" w:date="2023-07-11T19:38:00Z" w:id="18">
              <w:r>
                <w:rPr>
                  <w:rFonts w:asciiTheme="minorHAnsi" w:hAnsiTheme="minorHAnsi" w:cstheme="minorHAnsi"/>
                  <w:sz w:val="22"/>
                </w:rPr>
                <w:t>jstarbuck@dingesfire.com</w:t>
              </w:r>
            </w:ins>
          </w:p>
        </w:tc>
      </w:tr>
      <w:tr w:rsidRPr="008D7175" w:rsidR="00FD302B" w14:paraId="2FC64CAA" w14:textId="77777777">
        <w:tc>
          <w:tcPr>
            <w:tcW w:w="5130" w:type="dxa"/>
            <w:tcBorders>
              <w:bottom w:val="single" w:color="auto" w:sz="4" w:space="0"/>
            </w:tcBorders>
          </w:tcPr>
          <w:p w:rsidRPr="008D7175" w:rsidR="00FD302B" w:rsidP="00286567" w:rsidRDefault="00FD302B" w14:paraId="0B3ED10A" w14:textId="77777777">
            <w:pPr>
              <w:rPr>
                <w:rFonts w:asciiTheme="minorHAnsi" w:hAnsiTheme="minorHAnsi" w:cstheme="minorHAnsi"/>
                <w:sz w:val="22"/>
              </w:rPr>
            </w:pPr>
            <w:r w:rsidRPr="008D7175">
              <w:rPr>
                <w:rFonts w:asciiTheme="minorHAnsi" w:hAnsiTheme="minorHAnsi" w:cstheme="minorHAnsi"/>
                <w:sz w:val="22"/>
              </w:rPr>
              <w:t>City/State/Zip Code</w:t>
            </w:r>
          </w:p>
          <w:p w:rsidRPr="008D7175" w:rsidR="00FD302B" w:rsidP="00286567" w:rsidRDefault="007F3E8F" w14:paraId="03E634A5" w14:textId="514CD28E">
            <w:pPr>
              <w:rPr>
                <w:rFonts w:asciiTheme="minorHAnsi" w:hAnsiTheme="minorHAnsi" w:cstheme="minorHAnsi"/>
                <w:sz w:val="22"/>
              </w:rPr>
            </w:pPr>
            <w:ins w:author="Jeff Starbuck" w:date="2023-07-11T19:38:00Z" w:id="19">
              <w:r>
                <w:rPr>
                  <w:rFonts w:asciiTheme="minorHAnsi" w:hAnsiTheme="minorHAnsi" w:cstheme="minorHAnsi"/>
                  <w:sz w:val="22"/>
                </w:rPr>
                <w:t>Jeff Starbuck</w:t>
              </w:r>
            </w:ins>
          </w:p>
        </w:tc>
        <w:tc>
          <w:tcPr>
            <w:tcW w:w="450" w:type="dxa"/>
          </w:tcPr>
          <w:p w:rsidRPr="008D7175" w:rsidR="00FD302B" w:rsidP="00286567" w:rsidRDefault="00FD302B" w14:paraId="317E4069" w14:textId="77777777">
            <w:pPr>
              <w:rPr>
                <w:rFonts w:asciiTheme="minorHAnsi" w:hAnsiTheme="minorHAnsi" w:cstheme="minorHAnsi"/>
                <w:sz w:val="22"/>
              </w:rPr>
            </w:pPr>
          </w:p>
        </w:tc>
        <w:tc>
          <w:tcPr>
            <w:tcW w:w="5328" w:type="dxa"/>
            <w:tcBorders>
              <w:bottom w:val="single" w:color="auto" w:sz="4" w:space="0"/>
            </w:tcBorders>
          </w:tcPr>
          <w:p w:rsidRPr="008D7175" w:rsidR="00FD302B" w:rsidP="00286567" w:rsidRDefault="00FD302B" w14:paraId="5379C4E6" w14:textId="77777777">
            <w:pPr>
              <w:rPr>
                <w:rFonts w:asciiTheme="minorHAnsi" w:hAnsiTheme="minorHAnsi" w:cstheme="minorHAnsi"/>
                <w:sz w:val="22"/>
              </w:rPr>
            </w:pPr>
            <w:r w:rsidRPr="008D7175">
              <w:rPr>
                <w:rFonts w:asciiTheme="minorHAnsi" w:hAnsiTheme="minorHAnsi" w:cstheme="minorHAnsi"/>
                <w:sz w:val="22"/>
              </w:rPr>
              <w:t>Email Address</w:t>
            </w:r>
          </w:p>
          <w:p w:rsidRPr="008D7175" w:rsidR="00FD302B" w:rsidP="00286567" w:rsidRDefault="00FD302B" w14:paraId="018393B6" w14:textId="77777777">
            <w:pPr>
              <w:rPr>
                <w:rFonts w:asciiTheme="minorHAnsi" w:hAnsiTheme="minorHAnsi" w:cstheme="minorHAnsi"/>
                <w:sz w:val="22"/>
              </w:rPr>
            </w:pPr>
          </w:p>
        </w:tc>
      </w:tr>
      <w:tr w:rsidRPr="008D7175" w:rsidR="00FD302B" w14:paraId="2B2D993F" w14:textId="77777777">
        <w:tc>
          <w:tcPr>
            <w:tcW w:w="5130" w:type="dxa"/>
            <w:tcBorders>
              <w:bottom w:val="single" w:color="auto" w:sz="4" w:space="0"/>
            </w:tcBorders>
          </w:tcPr>
          <w:p w:rsidRPr="008D7175" w:rsidR="00FD302B" w:rsidP="00286567" w:rsidRDefault="00FD302B" w14:paraId="6577DB4A" w14:textId="77777777">
            <w:pPr>
              <w:rPr>
                <w:rFonts w:asciiTheme="minorHAnsi" w:hAnsiTheme="minorHAnsi" w:cstheme="minorHAnsi"/>
                <w:sz w:val="22"/>
              </w:rPr>
            </w:pPr>
            <w:r w:rsidRPr="008D7175">
              <w:rPr>
                <w:rFonts w:asciiTheme="minorHAnsi" w:hAnsiTheme="minorHAnsi" w:cstheme="minorHAnsi"/>
                <w:sz w:val="22"/>
              </w:rPr>
              <w:t>Representative</w:t>
            </w:r>
          </w:p>
          <w:p w:rsidRPr="008D7175" w:rsidR="00FD302B" w:rsidP="00286567" w:rsidRDefault="007F3E8F" w14:paraId="4224A0CE" w14:textId="29D7931B">
            <w:pPr>
              <w:rPr>
                <w:rFonts w:asciiTheme="minorHAnsi" w:hAnsiTheme="minorHAnsi" w:cstheme="minorHAnsi"/>
                <w:sz w:val="22"/>
              </w:rPr>
            </w:pPr>
            <w:ins w:author="Jeff Starbuck" w:date="2023-07-11T19:38:00Z" w:id="20">
              <w:r>
                <w:rPr>
                  <w:rFonts w:asciiTheme="minorHAnsi" w:hAnsiTheme="minorHAnsi" w:cstheme="minorHAnsi"/>
                  <w:sz w:val="22"/>
                </w:rPr>
                <w:t>7/14/2023</w:t>
              </w:r>
            </w:ins>
          </w:p>
        </w:tc>
        <w:tc>
          <w:tcPr>
            <w:tcW w:w="450" w:type="dxa"/>
          </w:tcPr>
          <w:p w:rsidRPr="008D7175" w:rsidR="00FD302B" w:rsidP="00286567" w:rsidRDefault="00FD302B" w14:paraId="1239C4D2" w14:textId="77777777">
            <w:pPr>
              <w:rPr>
                <w:rFonts w:asciiTheme="minorHAnsi" w:hAnsiTheme="minorHAnsi" w:cstheme="minorHAnsi"/>
                <w:sz w:val="22"/>
              </w:rPr>
            </w:pPr>
          </w:p>
        </w:tc>
        <w:tc>
          <w:tcPr>
            <w:tcW w:w="5328" w:type="dxa"/>
            <w:tcBorders>
              <w:bottom w:val="single" w:color="auto" w:sz="4" w:space="0"/>
            </w:tcBorders>
          </w:tcPr>
          <w:p w:rsidRPr="008D7175" w:rsidR="00FD302B" w:rsidP="00286567" w:rsidRDefault="00FD302B" w14:paraId="4D4078CA" w14:textId="77777777">
            <w:pPr>
              <w:rPr>
                <w:rFonts w:asciiTheme="minorHAnsi" w:hAnsiTheme="minorHAnsi" w:cstheme="minorHAnsi"/>
                <w:sz w:val="22"/>
              </w:rPr>
            </w:pPr>
            <w:r w:rsidRPr="008D7175">
              <w:rPr>
                <w:rFonts w:asciiTheme="minorHAnsi" w:hAnsiTheme="minorHAnsi" w:cstheme="minorHAnsi"/>
                <w:sz w:val="22"/>
              </w:rPr>
              <w:t>Authorizing Signature</w:t>
            </w:r>
          </w:p>
          <w:p w:rsidRPr="008D7175" w:rsidR="00FD302B" w:rsidP="00286567" w:rsidRDefault="00F720F8" w14:paraId="3D66C8AE" w14:textId="14ABCB46">
            <w:pPr>
              <w:rPr>
                <w:rFonts w:asciiTheme="minorHAnsi" w:hAnsiTheme="minorHAnsi" w:cstheme="minorHAnsi"/>
                <w:sz w:val="22"/>
              </w:rPr>
            </w:pPr>
            <w:ins w:author="Jeff Starbuck" w:date="2023-07-11T19:39:00Z" w:id="21">
              <w:r>
                <w:rPr>
                  <w:rFonts w:asciiTheme="minorHAnsi" w:hAnsiTheme="minorHAnsi" w:cstheme="minorHAnsi"/>
                  <w:sz w:val="22"/>
                </w:rPr>
                <w:t>Jeff Starbuck / Indiana Sales Mgr.</w:t>
              </w:r>
            </w:ins>
          </w:p>
        </w:tc>
      </w:tr>
      <w:tr w:rsidRPr="008D7175" w:rsidR="00AD6963" w14:paraId="0AD255FA" w14:textId="77777777">
        <w:tc>
          <w:tcPr>
            <w:tcW w:w="5130" w:type="dxa"/>
            <w:tcBorders>
              <w:top w:val="single" w:color="auto" w:sz="4" w:space="0"/>
            </w:tcBorders>
          </w:tcPr>
          <w:p w:rsidRPr="008D7175" w:rsidR="00AD6963" w:rsidP="00286567" w:rsidRDefault="00AD6963" w14:paraId="0F5CDE28" w14:textId="77777777">
            <w:pPr>
              <w:rPr>
                <w:rFonts w:asciiTheme="minorHAnsi" w:hAnsiTheme="minorHAnsi" w:cstheme="minorHAnsi"/>
                <w:sz w:val="22"/>
              </w:rPr>
            </w:pPr>
            <w:r w:rsidRPr="008D7175">
              <w:rPr>
                <w:rFonts w:asciiTheme="minorHAnsi" w:hAnsiTheme="minorHAnsi" w:cstheme="minorHAnsi"/>
                <w:sz w:val="22"/>
              </w:rPr>
              <w:t>Date</w:t>
            </w:r>
          </w:p>
        </w:tc>
        <w:tc>
          <w:tcPr>
            <w:tcW w:w="450" w:type="dxa"/>
          </w:tcPr>
          <w:p w:rsidRPr="008D7175" w:rsidR="00AD6963" w:rsidP="00286567" w:rsidRDefault="00AD6963" w14:paraId="78C356F4" w14:textId="77777777">
            <w:pPr>
              <w:rPr>
                <w:rFonts w:asciiTheme="minorHAnsi" w:hAnsiTheme="minorHAnsi" w:cstheme="minorHAnsi"/>
                <w:sz w:val="22"/>
              </w:rPr>
            </w:pPr>
          </w:p>
        </w:tc>
        <w:tc>
          <w:tcPr>
            <w:tcW w:w="5328" w:type="dxa"/>
            <w:tcBorders>
              <w:top w:val="single" w:color="auto" w:sz="4" w:space="0"/>
            </w:tcBorders>
          </w:tcPr>
          <w:p w:rsidRPr="008D7175" w:rsidR="00AD6963" w:rsidP="00286567" w:rsidRDefault="00AD6963" w14:paraId="78EBD835" w14:textId="77777777">
            <w:pPr>
              <w:rPr>
                <w:rFonts w:asciiTheme="minorHAnsi" w:hAnsiTheme="minorHAnsi" w:cstheme="minorHAnsi"/>
                <w:sz w:val="22"/>
              </w:rPr>
            </w:pPr>
            <w:r w:rsidRPr="008D7175">
              <w:rPr>
                <w:rFonts w:asciiTheme="minorHAnsi" w:hAnsiTheme="minorHAnsi" w:cstheme="minorHAnsi"/>
                <w:sz w:val="22"/>
              </w:rPr>
              <w:t>Printed Name and Title</w:t>
            </w:r>
          </w:p>
        </w:tc>
      </w:tr>
    </w:tbl>
    <w:p w:rsidRPr="008D7175" w:rsidR="00FE280A" w:rsidP="00286567" w:rsidRDefault="007C6B08" w14:paraId="423920E0" w14:textId="77777777">
      <w:pPr>
        <w:numPr>
          <w:ilvl w:val="0"/>
          <w:numId w:val="4"/>
        </w:numPr>
        <w:jc w:val="center"/>
        <w:rPr>
          <w:rFonts w:asciiTheme="minorHAnsi" w:hAnsiTheme="minorHAnsi" w:cstheme="minorHAnsi"/>
          <w:sz w:val="22"/>
        </w:rPr>
      </w:pPr>
      <w:r w:rsidRPr="008D7175">
        <w:rPr>
          <w:rFonts w:asciiTheme="minorHAnsi" w:hAnsiTheme="minorHAnsi" w:cstheme="minorHAnsi"/>
          <w:sz w:val="22"/>
        </w:rPr>
        <w:t xml:space="preserve">Please check if additional forms are attached.    </w:t>
      </w:r>
    </w:p>
    <w:p w:rsidRPr="008D7175" w:rsidR="007C6B08" w:rsidP="00286567" w:rsidRDefault="00B8617A" w14:paraId="24AF0F0A" w14:textId="77777777">
      <w:pPr>
        <w:ind w:left="360"/>
        <w:jc w:val="center"/>
        <w:rPr>
          <w:rFonts w:asciiTheme="minorHAnsi" w:hAnsiTheme="minorHAnsi" w:cstheme="minorHAnsi"/>
          <w:sz w:val="22"/>
        </w:rPr>
      </w:pPr>
      <w:r w:rsidRPr="008D7175">
        <w:rPr>
          <w:rFonts w:asciiTheme="minorHAnsi" w:hAnsiTheme="minorHAnsi" w:cstheme="minorHAnsi"/>
          <w:sz w:val="22"/>
        </w:rPr>
        <w:t xml:space="preserve">Page ________ </w:t>
      </w:r>
      <w:r w:rsidRPr="008D7175" w:rsidR="007C6B08">
        <w:rPr>
          <w:rFonts w:asciiTheme="minorHAnsi" w:hAnsiTheme="minorHAnsi" w:cstheme="minorHAnsi"/>
          <w:sz w:val="22"/>
        </w:rPr>
        <w:t>of __________</w:t>
      </w:r>
    </w:p>
    <w:p w:rsidRPr="008D7175" w:rsidR="0056743B" w:rsidP="00286567" w:rsidRDefault="0056743B" w14:paraId="6AE0A80E" w14:textId="77777777">
      <w:pPr>
        <w:ind w:left="360"/>
        <w:jc w:val="center"/>
        <w:rPr>
          <w:rFonts w:asciiTheme="minorHAnsi" w:hAnsiTheme="minorHAnsi" w:cstheme="minorHAnsi"/>
        </w:rPr>
      </w:pPr>
    </w:p>
    <w:p w:rsidRPr="008D7175" w:rsidR="0056743B" w:rsidP="00286567" w:rsidRDefault="0056743B" w14:paraId="479C0E7B" w14:textId="77777777">
      <w:pPr>
        <w:ind w:left="360"/>
        <w:jc w:val="center"/>
        <w:rPr>
          <w:rFonts w:asciiTheme="minorHAnsi" w:hAnsiTheme="minorHAnsi" w:cstheme="minorHAnsi"/>
          <w:b/>
        </w:rPr>
      </w:pPr>
      <w:r w:rsidRPr="008D7175">
        <w:rPr>
          <w:rFonts w:asciiTheme="minorHAnsi" w:hAnsiTheme="minorHAnsi" w:cstheme="minorHAnsi"/>
          <w:b/>
        </w:rPr>
        <w:t>FORM MUST BE COMPLETED IN ITS ENTIRETY WITH COMPLETED LETTERS OF COMMITMENT.</w:t>
      </w:r>
    </w:p>
    <w:sectPr w:rsidRPr="008D7175" w:rsidR="0056743B" w:rsidSect="005462A5">
      <w:footerReference w:type="default" r:id="rId18"/>
      <w:endnotePr>
        <w:numFmt w:val="decimal"/>
      </w:endnotePr>
      <w:type w:val="nextColumn"/>
      <w:pgSz w:w="12240" w:h="15840" w:orient="portrait"/>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8317B" w:rsidRDefault="00D8317B" w14:paraId="484FDF63" w14:textId="77777777">
      <w:pPr>
        <w:spacing w:line="20" w:lineRule="exact"/>
      </w:pPr>
    </w:p>
  </w:endnote>
  <w:endnote w:type="continuationSeparator" w:id="0">
    <w:p w:rsidR="00D8317B" w:rsidRDefault="00D8317B" w14:paraId="3081AF84" w14:textId="77777777">
      <w:r>
        <w:t xml:space="preserve"> </w:t>
      </w:r>
    </w:p>
  </w:endnote>
  <w:endnote w:type="continuationNotice" w:id="1">
    <w:p w:rsidR="00D8317B" w:rsidRDefault="00D8317B" w14:paraId="321F4ADC" w14:textId="7777777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Calibri"/>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A766C1" w:rsidR="00F631EE" w:rsidRDefault="00F631EE" w14:paraId="0CB5B357" w14:textId="77777777">
    <w:pPr>
      <w:pStyle w:val="Footer"/>
      <w:framePr w:wrap="around" w:hAnchor="margin" w:vAnchor="text" w:xAlign="center" w:y="1"/>
      <w:rPr>
        <w:rStyle w:val="PageNumber"/>
        <w:rFonts w:ascii="Calibri" w:hAnsi="Calibri"/>
        <w:sz w:val="20"/>
      </w:rPr>
    </w:pPr>
    <w:r w:rsidRPr="00A766C1">
      <w:rPr>
        <w:rStyle w:val="PageNumber"/>
        <w:rFonts w:ascii="Calibri" w:hAnsi="Calibri"/>
        <w:sz w:val="20"/>
      </w:rPr>
      <w:fldChar w:fldCharType="begin"/>
    </w:r>
    <w:r w:rsidRPr="00A766C1">
      <w:rPr>
        <w:rStyle w:val="PageNumber"/>
        <w:rFonts w:ascii="Calibri" w:hAnsi="Calibri"/>
        <w:sz w:val="20"/>
      </w:rPr>
      <w:instrText xml:space="preserve">PAGE  </w:instrText>
    </w:r>
    <w:r w:rsidRPr="00A766C1">
      <w:rPr>
        <w:rStyle w:val="PageNumber"/>
        <w:rFonts w:ascii="Calibri" w:hAnsi="Calibri"/>
        <w:sz w:val="20"/>
      </w:rPr>
      <w:fldChar w:fldCharType="separate"/>
    </w:r>
    <w:r w:rsidR="000A1470">
      <w:rPr>
        <w:rStyle w:val="PageNumber"/>
        <w:rFonts w:ascii="Calibri" w:hAnsi="Calibri"/>
        <w:noProof/>
        <w:sz w:val="20"/>
      </w:rPr>
      <w:t>2</w:t>
    </w:r>
    <w:r w:rsidRPr="00A766C1">
      <w:rPr>
        <w:rStyle w:val="PageNumber"/>
        <w:rFonts w:ascii="Calibri" w:hAnsi="Calibri"/>
        <w:sz w:val="20"/>
      </w:rPr>
      <w:fldChar w:fldCharType="end"/>
    </w:r>
  </w:p>
  <w:p w:rsidR="00F631EE" w:rsidRDefault="00F631EE" w14:paraId="31ADB83E" w14:textId="7777777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8317B" w:rsidRDefault="00D8317B" w14:paraId="6E5D3091" w14:textId="77777777">
      <w:r>
        <w:separator/>
      </w:r>
    </w:p>
  </w:footnote>
  <w:footnote w:type="continuationSeparator" w:id="0">
    <w:p w:rsidR="00D8317B" w:rsidRDefault="00D8317B" w14:paraId="5FFD62C3" w14:textId="77777777">
      <w:r>
        <w:continuationSeparator/>
      </w:r>
    </w:p>
  </w:footnote>
  <w:footnote w:id="1">
    <w:p w:rsidR="00C51F8B" w:rsidP="00C51F8B" w:rsidRDefault="00C51F8B" w14:paraId="516127F5" w14:textId="77777777">
      <w:pPr>
        <w:rPr>
          <w:rFonts w:asciiTheme="minorHAnsi" w:hAnsiTheme="minorHAnsi" w:cstheme="minorHAnsi"/>
          <w:sz w:val="22"/>
          <w:szCs w:val="22"/>
        </w:rPr>
      </w:pPr>
      <w:r>
        <w:rPr>
          <w:rStyle w:val="FootnoteReference"/>
        </w:rPr>
        <w:footnoteRef/>
      </w:r>
      <w:r>
        <w:t xml:space="preserve"> </w:t>
      </w:r>
      <w:r>
        <w:rPr>
          <w:rFonts w:asciiTheme="minorHAnsi" w:hAnsiTheme="minorHAnsi" w:cstheme="minorHAnsi"/>
          <w:sz w:val="22"/>
          <w:szCs w:val="22"/>
        </w:rPr>
        <w:t xml:space="preserve">The Indiana Veteran Business Program is governed by IC 5-22-14 and 25 IAC 9. </w:t>
      </w:r>
    </w:p>
    <w:p w:rsidR="00C51F8B" w:rsidRDefault="00C51F8B" w14:paraId="6CE758EC" w14:textId="1746BA92">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6" style="width:12pt;height:12pt" o:bullet="t" type="#_x0000_t75">
        <v:imagedata o:title="mso297" r:id="rId1"/>
      </v:shape>
    </w:pict>
  </w:numPicBullet>
  <w:abstractNum w:abstractNumId="0" w15:restartNumberingAfterBreak="0">
    <w:nsid w:val="06367D40"/>
    <w:multiLevelType w:val="multilevel"/>
    <w:tmpl w:val="BBA0801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383D3C15"/>
    <w:multiLevelType w:val="hybridMultilevel"/>
    <w:tmpl w:val="A4C0FF92"/>
    <w:lvl w:ilvl="0" w:tplc="606A42D8">
      <w:numFmt w:val="bullet"/>
      <w:lvlText w:val=""/>
      <w:lvlJc w:val="left"/>
      <w:pPr>
        <w:tabs>
          <w:tab w:val="num" w:pos="720"/>
        </w:tabs>
        <w:ind w:left="720" w:hanging="360"/>
      </w:pPr>
      <w:rPr>
        <w:rFonts w:hint="default" w:ascii="Wingdings" w:hAnsi="Wingdings"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2"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3" w15:restartNumberingAfterBreak="0">
    <w:nsid w:val="50C966A5"/>
    <w:multiLevelType w:val="hybridMultilevel"/>
    <w:tmpl w:val="FA88FE9A"/>
    <w:lvl w:ilvl="0" w:tplc="E25C8686">
      <w:start w:val="1"/>
      <w:numFmt w:val="bullet"/>
      <w:lvlText w:val=""/>
      <w:lvlJc w:val="left"/>
      <w:pPr>
        <w:tabs>
          <w:tab w:val="num" w:pos="360"/>
        </w:tabs>
        <w:ind w:left="360"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cs="Courier New"/>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639051D9"/>
    <w:multiLevelType w:val="hybridMultilevel"/>
    <w:tmpl w:val="EDE63A06"/>
    <w:lvl w:ilvl="0" w:tplc="15D05516">
      <w:start w:val="1"/>
      <w:numFmt w:val="bullet"/>
      <w:lvlText w:val=""/>
      <w:lvlPicBulletId w:val="0"/>
      <w:lvlJc w:val="left"/>
      <w:pPr>
        <w:tabs>
          <w:tab w:val="num" w:pos="720"/>
        </w:tabs>
        <w:ind w:left="720" w:hanging="360"/>
      </w:pPr>
      <w:rPr>
        <w:rFonts w:hint="default" w:ascii="Symbol" w:hAnsi="Symbol"/>
      </w:rPr>
    </w:lvl>
    <w:lvl w:ilvl="1" w:tplc="A2E25BB2" w:tentative="1">
      <w:start w:val="1"/>
      <w:numFmt w:val="bullet"/>
      <w:lvlText w:val="o"/>
      <w:lvlJc w:val="left"/>
      <w:pPr>
        <w:tabs>
          <w:tab w:val="num" w:pos="1440"/>
        </w:tabs>
        <w:ind w:left="1440" w:hanging="360"/>
      </w:pPr>
      <w:rPr>
        <w:rFonts w:hint="default" w:ascii="Courier New" w:hAnsi="Courier New" w:cs="Courier New"/>
      </w:rPr>
    </w:lvl>
    <w:lvl w:ilvl="2" w:tplc="19E4805A" w:tentative="1">
      <w:start w:val="1"/>
      <w:numFmt w:val="bullet"/>
      <w:lvlText w:val=""/>
      <w:lvlJc w:val="left"/>
      <w:pPr>
        <w:tabs>
          <w:tab w:val="num" w:pos="2160"/>
        </w:tabs>
        <w:ind w:left="2160" w:hanging="360"/>
      </w:pPr>
      <w:rPr>
        <w:rFonts w:hint="default" w:ascii="Wingdings" w:hAnsi="Wingdings"/>
      </w:rPr>
    </w:lvl>
    <w:lvl w:ilvl="3" w:tplc="5C5494BC" w:tentative="1">
      <w:start w:val="1"/>
      <w:numFmt w:val="bullet"/>
      <w:lvlText w:val=""/>
      <w:lvlJc w:val="left"/>
      <w:pPr>
        <w:tabs>
          <w:tab w:val="num" w:pos="2880"/>
        </w:tabs>
        <w:ind w:left="2880" w:hanging="360"/>
      </w:pPr>
      <w:rPr>
        <w:rFonts w:hint="default" w:ascii="Symbol" w:hAnsi="Symbol"/>
      </w:rPr>
    </w:lvl>
    <w:lvl w:ilvl="4" w:tplc="61D0DD38" w:tentative="1">
      <w:start w:val="1"/>
      <w:numFmt w:val="bullet"/>
      <w:lvlText w:val="o"/>
      <w:lvlJc w:val="left"/>
      <w:pPr>
        <w:tabs>
          <w:tab w:val="num" w:pos="3600"/>
        </w:tabs>
        <w:ind w:left="3600" w:hanging="360"/>
      </w:pPr>
      <w:rPr>
        <w:rFonts w:hint="default" w:ascii="Courier New" w:hAnsi="Courier New" w:cs="Courier New"/>
      </w:rPr>
    </w:lvl>
    <w:lvl w:ilvl="5" w:tplc="4DCAA858" w:tentative="1">
      <w:start w:val="1"/>
      <w:numFmt w:val="bullet"/>
      <w:lvlText w:val=""/>
      <w:lvlJc w:val="left"/>
      <w:pPr>
        <w:tabs>
          <w:tab w:val="num" w:pos="4320"/>
        </w:tabs>
        <w:ind w:left="4320" w:hanging="360"/>
      </w:pPr>
      <w:rPr>
        <w:rFonts w:hint="default" w:ascii="Wingdings" w:hAnsi="Wingdings"/>
      </w:rPr>
    </w:lvl>
    <w:lvl w:ilvl="6" w:tplc="D39A4AF2" w:tentative="1">
      <w:start w:val="1"/>
      <w:numFmt w:val="bullet"/>
      <w:lvlText w:val=""/>
      <w:lvlJc w:val="left"/>
      <w:pPr>
        <w:tabs>
          <w:tab w:val="num" w:pos="5040"/>
        </w:tabs>
        <w:ind w:left="5040" w:hanging="360"/>
      </w:pPr>
      <w:rPr>
        <w:rFonts w:hint="default" w:ascii="Symbol" w:hAnsi="Symbol"/>
      </w:rPr>
    </w:lvl>
    <w:lvl w:ilvl="7" w:tplc="B6904BFA" w:tentative="1">
      <w:start w:val="1"/>
      <w:numFmt w:val="bullet"/>
      <w:lvlText w:val="o"/>
      <w:lvlJc w:val="left"/>
      <w:pPr>
        <w:tabs>
          <w:tab w:val="num" w:pos="5760"/>
        </w:tabs>
        <w:ind w:left="5760" w:hanging="360"/>
      </w:pPr>
      <w:rPr>
        <w:rFonts w:hint="default" w:ascii="Courier New" w:hAnsi="Courier New" w:cs="Courier New"/>
      </w:rPr>
    </w:lvl>
    <w:lvl w:ilvl="8" w:tplc="0F6603D6" w:tentative="1">
      <w:start w:val="1"/>
      <w:numFmt w:val="bullet"/>
      <w:lvlText w:val=""/>
      <w:lvlJc w:val="left"/>
      <w:pPr>
        <w:tabs>
          <w:tab w:val="num" w:pos="6480"/>
        </w:tabs>
        <w:ind w:left="6480" w:hanging="360"/>
      </w:pPr>
      <w:rPr>
        <w:rFonts w:hint="default" w:ascii="Wingdings" w:hAnsi="Wingdings"/>
      </w:rPr>
    </w:lvl>
  </w:abstractNum>
  <w:abstractNum w:abstractNumId="5" w15:restartNumberingAfterBreak="0">
    <w:nsid w:val="7BC21023"/>
    <w:multiLevelType w:val="hybridMultilevel"/>
    <w:tmpl w:val="72E42F3C"/>
    <w:lvl w:ilvl="0" w:tplc="F8EC1992">
      <w:start w:val="1"/>
      <w:numFmt w:val="bullet"/>
      <w:lvlText w:val=""/>
      <w:lvlPicBulletId w:val="0"/>
      <w:lvlJc w:val="left"/>
      <w:pPr>
        <w:tabs>
          <w:tab w:val="num" w:pos="1440"/>
        </w:tabs>
        <w:ind w:left="1440" w:hanging="360"/>
      </w:pPr>
      <w:rPr>
        <w:rFonts w:hint="default" w:ascii="Symbol" w:hAnsi="Symbol"/>
      </w:rPr>
    </w:lvl>
    <w:lvl w:ilvl="1" w:tplc="3AF07E8E" w:tentative="1">
      <w:start w:val="1"/>
      <w:numFmt w:val="bullet"/>
      <w:lvlText w:val="o"/>
      <w:lvlJc w:val="left"/>
      <w:pPr>
        <w:tabs>
          <w:tab w:val="num" w:pos="2160"/>
        </w:tabs>
        <w:ind w:left="2160" w:hanging="360"/>
      </w:pPr>
      <w:rPr>
        <w:rFonts w:hint="default" w:ascii="Courier New" w:hAnsi="Courier New" w:cs="Courier New"/>
      </w:rPr>
    </w:lvl>
    <w:lvl w:ilvl="2" w:tplc="9C40D074" w:tentative="1">
      <w:start w:val="1"/>
      <w:numFmt w:val="bullet"/>
      <w:lvlText w:val=""/>
      <w:lvlJc w:val="left"/>
      <w:pPr>
        <w:tabs>
          <w:tab w:val="num" w:pos="2880"/>
        </w:tabs>
        <w:ind w:left="2880" w:hanging="360"/>
      </w:pPr>
      <w:rPr>
        <w:rFonts w:hint="default" w:ascii="Wingdings" w:hAnsi="Wingdings"/>
      </w:rPr>
    </w:lvl>
    <w:lvl w:ilvl="3" w:tplc="9CE21F7E" w:tentative="1">
      <w:start w:val="1"/>
      <w:numFmt w:val="bullet"/>
      <w:lvlText w:val=""/>
      <w:lvlJc w:val="left"/>
      <w:pPr>
        <w:tabs>
          <w:tab w:val="num" w:pos="3600"/>
        </w:tabs>
        <w:ind w:left="3600" w:hanging="360"/>
      </w:pPr>
      <w:rPr>
        <w:rFonts w:hint="default" w:ascii="Symbol" w:hAnsi="Symbol"/>
      </w:rPr>
    </w:lvl>
    <w:lvl w:ilvl="4" w:tplc="9CC83DBE" w:tentative="1">
      <w:start w:val="1"/>
      <w:numFmt w:val="bullet"/>
      <w:lvlText w:val="o"/>
      <w:lvlJc w:val="left"/>
      <w:pPr>
        <w:tabs>
          <w:tab w:val="num" w:pos="4320"/>
        </w:tabs>
        <w:ind w:left="4320" w:hanging="360"/>
      </w:pPr>
      <w:rPr>
        <w:rFonts w:hint="default" w:ascii="Courier New" w:hAnsi="Courier New" w:cs="Courier New"/>
      </w:rPr>
    </w:lvl>
    <w:lvl w:ilvl="5" w:tplc="2F8C9CFE" w:tentative="1">
      <w:start w:val="1"/>
      <w:numFmt w:val="bullet"/>
      <w:lvlText w:val=""/>
      <w:lvlJc w:val="left"/>
      <w:pPr>
        <w:tabs>
          <w:tab w:val="num" w:pos="5040"/>
        </w:tabs>
        <w:ind w:left="5040" w:hanging="360"/>
      </w:pPr>
      <w:rPr>
        <w:rFonts w:hint="default" w:ascii="Wingdings" w:hAnsi="Wingdings"/>
      </w:rPr>
    </w:lvl>
    <w:lvl w:ilvl="6" w:tplc="29CCD748" w:tentative="1">
      <w:start w:val="1"/>
      <w:numFmt w:val="bullet"/>
      <w:lvlText w:val=""/>
      <w:lvlJc w:val="left"/>
      <w:pPr>
        <w:tabs>
          <w:tab w:val="num" w:pos="5760"/>
        </w:tabs>
        <w:ind w:left="5760" w:hanging="360"/>
      </w:pPr>
      <w:rPr>
        <w:rFonts w:hint="default" w:ascii="Symbol" w:hAnsi="Symbol"/>
      </w:rPr>
    </w:lvl>
    <w:lvl w:ilvl="7" w:tplc="77BE5740" w:tentative="1">
      <w:start w:val="1"/>
      <w:numFmt w:val="bullet"/>
      <w:lvlText w:val="o"/>
      <w:lvlJc w:val="left"/>
      <w:pPr>
        <w:tabs>
          <w:tab w:val="num" w:pos="6480"/>
        </w:tabs>
        <w:ind w:left="6480" w:hanging="360"/>
      </w:pPr>
      <w:rPr>
        <w:rFonts w:hint="default" w:ascii="Courier New" w:hAnsi="Courier New" w:cs="Courier New"/>
      </w:rPr>
    </w:lvl>
    <w:lvl w:ilvl="8" w:tplc="CE0C54EE" w:tentative="1">
      <w:start w:val="1"/>
      <w:numFmt w:val="bullet"/>
      <w:lvlText w:val=""/>
      <w:lvlJc w:val="left"/>
      <w:pPr>
        <w:tabs>
          <w:tab w:val="num" w:pos="7200"/>
        </w:tabs>
        <w:ind w:left="7200" w:hanging="360"/>
      </w:pPr>
      <w:rPr>
        <w:rFonts w:hint="default" w:ascii="Wingdings" w:hAnsi="Wingdings"/>
      </w:rPr>
    </w:lvl>
  </w:abstractNum>
  <w:num w:numId="1" w16cid:durableId="1590388475">
    <w:abstractNumId w:val="5"/>
  </w:num>
  <w:num w:numId="2" w16cid:durableId="1854685636">
    <w:abstractNumId w:val="4"/>
  </w:num>
  <w:num w:numId="3" w16cid:durableId="2136099167">
    <w:abstractNumId w:val="2"/>
  </w:num>
  <w:num w:numId="4" w16cid:durableId="1338188869">
    <w:abstractNumId w:val="1"/>
  </w:num>
  <w:num w:numId="5" w16cid:durableId="1507861479">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75402330">
    <w:abstractNumId w:val="3"/>
  </w:num>
  <w:num w:numId="7" w16cid:durableId="188856630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ff Starbuck">
    <w15:presenceInfo w15:providerId="AD" w15:userId="S::jstarbuck@dingesfire.com::50460647-8a3f-4ac0-96f3-8598738a20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efaultTabStop w:val="720"/>
  <w:hyphenationZone w:val="950"/>
  <w:doNotHyphenateCaps/>
  <w:displayHorizontalDrawingGridEvery w:val="0"/>
  <w:displayVerticalDrawingGridEvery w:val="0"/>
  <w:doNotUseMarginsForDrawingGridOrigin/>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1475C"/>
    <w:rsid w:val="00023C37"/>
    <w:rsid w:val="00027C34"/>
    <w:rsid w:val="00034AD5"/>
    <w:rsid w:val="0004169B"/>
    <w:rsid w:val="000505A0"/>
    <w:rsid w:val="00051EF3"/>
    <w:rsid w:val="00055AE0"/>
    <w:rsid w:val="00063877"/>
    <w:rsid w:val="00064C75"/>
    <w:rsid w:val="00070D7C"/>
    <w:rsid w:val="00081052"/>
    <w:rsid w:val="00083501"/>
    <w:rsid w:val="000875D1"/>
    <w:rsid w:val="00094432"/>
    <w:rsid w:val="000A1470"/>
    <w:rsid w:val="000A22C8"/>
    <w:rsid w:val="000A255B"/>
    <w:rsid w:val="000A78D3"/>
    <w:rsid w:val="000B524B"/>
    <w:rsid w:val="000B7D5B"/>
    <w:rsid w:val="000D4315"/>
    <w:rsid w:val="00120B5D"/>
    <w:rsid w:val="00120F7A"/>
    <w:rsid w:val="0012295B"/>
    <w:rsid w:val="00130FC6"/>
    <w:rsid w:val="00137B30"/>
    <w:rsid w:val="00143535"/>
    <w:rsid w:val="001528E3"/>
    <w:rsid w:val="0015787B"/>
    <w:rsid w:val="00157E88"/>
    <w:rsid w:val="001652D5"/>
    <w:rsid w:val="0016532C"/>
    <w:rsid w:val="00176357"/>
    <w:rsid w:val="00176D5D"/>
    <w:rsid w:val="0018090B"/>
    <w:rsid w:val="001829B2"/>
    <w:rsid w:val="0018656F"/>
    <w:rsid w:val="001A39DF"/>
    <w:rsid w:val="001B07B5"/>
    <w:rsid w:val="001B2CC0"/>
    <w:rsid w:val="001B6617"/>
    <w:rsid w:val="001C3040"/>
    <w:rsid w:val="001E35E9"/>
    <w:rsid w:val="00204670"/>
    <w:rsid w:val="002173CC"/>
    <w:rsid w:val="00226829"/>
    <w:rsid w:val="00240495"/>
    <w:rsid w:val="00264C7E"/>
    <w:rsid w:val="002652F1"/>
    <w:rsid w:val="0027262F"/>
    <w:rsid w:val="00286567"/>
    <w:rsid w:val="002A7A52"/>
    <w:rsid w:val="002B1B2C"/>
    <w:rsid w:val="002B2273"/>
    <w:rsid w:val="002B7983"/>
    <w:rsid w:val="002B7A0A"/>
    <w:rsid w:val="002C3E02"/>
    <w:rsid w:val="002E5E1B"/>
    <w:rsid w:val="002E6A4F"/>
    <w:rsid w:val="002F2DEB"/>
    <w:rsid w:val="002F3F0D"/>
    <w:rsid w:val="002F493F"/>
    <w:rsid w:val="0030461E"/>
    <w:rsid w:val="003111CE"/>
    <w:rsid w:val="00312624"/>
    <w:rsid w:val="003155B3"/>
    <w:rsid w:val="003213F6"/>
    <w:rsid w:val="00322709"/>
    <w:rsid w:val="00326BBE"/>
    <w:rsid w:val="00336765"/>
    <w:rsid w:val="00344515"/>
    <w:rsid w:val="003461DD"/>
    <w:rsid w:val="0035148F"/>
    <w:rsid w:val="0036104C"/>
    <w:rsid w:val="00374740"/>
    <w:rsid w:val="00374F8F"/>
    <w:rsid w:val="003843F1"/>
    <w:rsid w:val="003867F4"/>
    <w:rsid w:val="00394505"/>
    <w:rsid w:val="0039630E"/>
    <w:rsid w:val="003C7A34"/>
    <w:rsid w:val="003D6AEB"/>
    <w:rsid w:val="003E129B"/>
    <w:rsid w:val="003E5905"/>
    <w:rsid w:val="003E749A"/>
    <w:rsid w:val="00404A09"/>
    <w:rsid w:val="00404F0D"/>
    <w:rsid w:val="004076DE"/>
    <w:rsid w:val="00410BB8"/>
    <w:rsid w:val="00421915"/>
    <w:rsid w:val="004241AA"/>
    <w:rsid w:val="004262AD"/>
    <w:rsid w:val="0043330B"/>
    <w:rsid w:val="0043374D"/>
    <w:rsid w:val="00433E27"/>
    <w:rsid w:val="00460747"/>
    <w:rsid w:val="004611A5"/>
    <w:rsid w:val="0046244D"/>
    <w:rsid w:val="004733DD"/>
    <w:rsid w:val="004750F5"/>
    <w:rsid w:val="00477F20"/>
    <w:rsid w:val="00480652"/>
    <w:rsid w:val="0048126F"/>
    <w:rsid w:val="00485547"/>
    <w:rsid w:val="004876F3"/>
    <w:rsid w:val="0049479E"/>
    <w:rsid w:val="00495FCE"/>
    <w:rsid w:val="004A5706"/>
    <w:rsid w:val="004B4727"/>
    <w:rsid w:val="004B64A0"/>
    <w:rsid w:val="004C4A0D"/>
    <w:rsid w:val="004C5C25"/>
    <w:rsid w:val="004D04D8"/>
    <w:rsid w:val="004E2BB3"/>
    <w:rsid w:val="004F01CC"/>
    <w:rsid w:val="004F0BBB"/>
    <w:rsid w:val="004F344F"/>
    <w:rsid w:val="005120D9"/>
    <w:rsid w:val="0051440A"/>
    <w:rsid w:val="0051675E"/>
    <w:rsid w:val="005336EA"/>
    <w:rsid w:val="00536B86"/>
    <w:rsid w:val="005374C3"/>
    <w:rsid w:val="005401FA"/>
    <w:rsid w:val="005462A5"/>
    <w:rsid w:val="00547B2B"/>
    <w:rsid w:val="00554866"/>
    <w:rsid w:val="0056743B"/>
    <w:rsid w:val="0057155D"/>
    <w:rsid w:val="005826C4"/>
    <w:rsid w:val="00584B16"/>
    <w:rsid w:val="00586848"/>
    <w:rsid w:val="00593109"/>
    <w:rsid w:val="005B3F17"/>
    <w:rsid w:val="005D0AFC"/>
    <w:rsid w:val="005F2B09"/>
    <w:rsid w:val="006045CC"/>
    <w:rsid w:val="00610B4A"/>
    <w:rsid w:val="00616CB7"/>
    <w:rsid w:val="00623990"/>
    <w:rsid w:val="006264B2"/>
    <w:rsid w:val="00631EC9"/>
    <w:rsid w:val="00635042"/>
    <w:rsid w:val="0064178C"/>
    <w:rsid w:val="00641D44"/>
    <w:rsid w:val="00647646"/>
    <w:rsid w:val="00653FEC"/>
    <w:rsid w:val="00671FF7"/>
    <w:rsid w:val="0068145F"/>
    <w:rsid w:val="00684121"/>
    <w:rsid w:val="00685F7A"/>
    <w:rsid w:val="00694C9D"/>
    <w:rsid w:val="006A4D56"/>
    <w:rsid w:val="006A635A"/>
    <w:rsid w:val="006A70A0"/>
    <w:rsid w:val="006B13CB"/>
    <w:rsid w:val="006E05C8"/>
    <w:rsid w:val="006E07B7"/>
    <w:rsid w:val="006E4953"/>
    <w:rsid w:val="006E4C9E"/>
    <w:rsid w:val="006E56E3"/>
    <w:rsid w:val="006F27F2"/>
    <w:rsid w:val="006F3353"/>
    <w:rsid w:val="0070540F"/>
    <w:rsid w:val="00706817"/>
    <w:rsid w:val="00723D2C"/>
    <w:rsid w:val="007279B0"/>
    <w:rsid w:val="00730EEF"/>
    <w:rsid w:val="0073190C"/>
    <w:rsid w:val="0073296D"/>
    <w:rsid w:val="00733929"/>
    <w:rsid w:val="00747C0A"/>
    <w:rsid w:val="00750ECE"/>
    <w:rsid w:val="0076338B"/>
    <w:rsid w:val="00765534"/>
    <w:rsid w:val="00770FA6"/>
    <w:rsid w:val="007742C4"/>
    <w:rsid w:val="00791A88"/>
    <w:rsid w:val="007C0223"/>
    <w:rsid w:val="007C09A3"/>
    <w:rsid w:val="007C6B08"/>
    <w:rsid w:val="007C7C20"/>
    <w:rsid w:val="007F3E8F"/>
    <w:rsid w:val="007F48CC"/>
    <w:rsid w:val="00805CE8"/>
    <w:rsid w:val="00806DD7"/>
    <w:rsid w:val="00811A63"/>
    <w:rsid w:val="0081470A"/>
    <w:rsid w:val="00816109"/>
    <w:rsid w:val="00825C89"/>
    <w:rsid w:val="00826B95"/>
    <w:rsid w:val="0083168E"/>
    <w:rsid w:val="00834B3A"/>
    <w:rsid w:val="00840E2E"/>
    <w:rsid w:val="00846562"/>
    <w:rsid w:val="00850C98"/>
    <w:rsid w:val="00865E31"/>
    <w:rsid w:val="00880297"/>
    <w:rsid w:val="00883D02"/>
    <w:rsid w:val="008867E1"/>
    <w:rsid w:val="00894B1A"/>
    <w:rsid w:val="008A154A"/>
    <w:rsid w:val="008C5963"/>
    <w:rsid w:val="008D1DC6"/>
    <w:rsid w:val="008D7175"/>
    <w:rsid w:val="008E5E44"/>
    <w:rsid w:val="00941C2A"/>
    <w:rsid w:val="00946D23"/>
    <w:rsid w:val="00950D33"/>
    <w:rsid w:val="00951D8A"/>
    <w:rsid w:val="0095606C"/>
    <w:rsid w:val="00960D51"/>
    <w:rsid w:val="009625ED"/>
    <w:rsid w:val="009764AA"/>
    <w:rsid w:val="00977BDB"/>
    <w:rsid w:val="00980B2D"/>
    <w:rsid w:val="00981CBD"/>
    <w:rsid w:val="0098436E"/>
    <w:rsid w:val="00996D32"/>
    <w:rsid w:val="009A0A69"/>
    <w:rsid w:val="009A41BE"/>
    <w:rsid w:val="009B2E6D"/>
    <w:rsid w:val="009B7288"/>
    <w:rsid w:val="009C2DF2"/>
    <w:rsid w:val="009C5AB5"/>
    <w:rsid w:val="009D1623"/>
    <w:rsid w:val="009D59A1"/>
    <w:rsid w:val="009E4DF1"/>
    <w:rsid w:val="00A02AAE"/>
    <w:rsid w:val="00A05BBB"/>
    <w:rsid w:val="00A13B1A"/>
    <w:rsid w:val="00A33250"/>
    <w:rsid w:val="00A36A18"/>
    <w:rsid w:val="00A4148C"/>
    <w:rsid w:val="00A41A09"/>
    <w:rsid w:val="00A55869"/>
    <w:rsid w:val="00A56AC1"/>
    <w:rsid w:val="00A62432"/>
    <w:rsid w:val="00A766C1"/>
    <w:rsid w:val="00A9232C"/>
    <w:rsid w:val="00A95360"/>
    <w:rsid w:val="00A974CB"/>
    <w:rsid w:val="00AA3A6F"/>
    <w:rsid w:val="00AB1FB2"/>
    <w:rsid w:val="00AB760C"/>
    <w:rsid w:val="00AC3932"/>
    <w:rsid w:val="00AD6963"/>
    <w:rsid w:val="00AE5ABC"/>
    <w:rsid w:val="00AF49CC"/>
    <w:rsid w:val="00B05D47"/>
    <w:rsid w:val="00B32B83"/>
    <w:rsid w:val="00B53CDF"/>
    <w:rsid w:val="00B54D2F"/>
    <w:rsid w:val="00B555D3"/>
    <w:rsid w:val="00B555EE"/>
    <w:rsid w:val="00B56DCB"/>
    <w:rsid w:val="00B65155"/>
    <w:rsid w:val="00B67DF7"/>
    <w:rsid w:val="00B825E6"/>
    <w:rsid w:val="00B84812"/>
    <w:rsid w:val="00B85D16"/>
    <w:rsid w:val="00B8617A"/>
    <w:rsid w:val="00B90F6B"/>
    <w:rsid w:val="00B9489D"/>
    <w:rsid w:val="00BB7EC5"/>
    <w:rsid w:val="00BC738B"/>
    <w:rsid w:val="00BD55EE"/>
    <w:rsid w:val="00BE48B0"/>
    <w:rsid w:val="00BF205F"/>
    <w:rsid w:val="00BF3043"/>
    <w:rsid w:val="00BF473C"/>
    <w:rsid w:val="00C10562"/>
    <w:rsid w:val="00C14CB2"/>
    <w:rsid w:val="00C1691F"/>
    <w:rsid w:val="00C17463"/>
    <w:rsid w:val="00C232D2"/>
    <w:rsid w:val="00C23622"/>
    <w:rsid w:val="00C23C88"/>
    <w:rsid w:val="00C27C1F"/>
    <w:rsid w:val="00C427B0"/>
    <w:rsid w:val="00C50C6D"/>
    <w:rsid w:val="00C51F8B"/>
    <w:rsid w:val="00C555C4"/>
    <w:rsid w:val="00C63E95"/>
    <w:rsid w:val="00C6789A"/>
    <w:rsid w:val="00C80CB0"/>
    <w:rsid w:val="00C9467D"/>
    <w:rsid w:val="00C94A38"/>
    <w:rsid w:val="00C97F04"/>
    <w:rsid w:val="00CA06F0"/>
    <w:rsid w:val="00CA076A"/>
    <w:rsid w:val="00CA737B"/>
    <w:rsid w:val="00CA7D6F"/>
    <w:rsid w:val="00CB0BA0"/>
    <w:rsid w:val="00CC4193"/>
    <w:rsid w:val="00CC78CB"/>
    <w:rsid w:val="00CD0CCE"/>
    <w:rsid w:val="00CD6EBE"/>
    <w:rsid w:val="00CE3A6C"/>
    <w:rsid w:val="00CE6AAE"/>
    <w:rsid w:val="00CF2476"/>
    <w:rsid w:val="00D17DA2"/>
    <w:rsid w:val="00D25C8B"/>
    <w:rsid w:val="00D44996"/>
    <w:rsid w:val="00D44D0D"/>
    <w:rsid w:val="00D4613A"/>
    <w:rsid w:val="00D56C58"/>
    <w:rsid w:val="00D61EDC"/>
    <w:rsid w:val="00D656EC"/>
    <w:rsid w:val="00D6748C"/>
    <w:rsid w:val="00D715F5"/>
    <w:rsid w:val="00D72777"/>
    <w:rsid w:val="00D74EB0"/>
    <w:rsid w:val="00D7642E"/>
    <w:rsid w:val="00D829BA"/>
    <w:rsid w:val="00D82FF6"/>
    <w:rsid w:val="00D8317B"/>
    <w:rsid w:val="00D96E4E"/>
    <w:rsid w:val="00D97043"/>
    <w:rsid w:val="00DA040A"/>
    <w:rsid w:val="00DA5092"/>
    <w:rsid w:val="00DB25F4"/>
    <w:rsid w:val="00DB686A"/>
    <w:rsid w:val="00DC1D7C"/>
    <w:rsid w:val="00DC24F2"/>
    <w:rsid w:val="00DC47D8"/>
    <w:rsid w:val="00DD1A7B"/>
    <w:rsid w:val="00DF32C8"/>
    <w:rsid w:val="00E03B78"/>
    <w:rsid w:val="00E136D1"/>
    <w:rsid w:val="00E13D74"/>
    <w:rsid w:val="00E20C4F"/>
    <w:rsid w:val="00E36E1C"/>
    <w:rsid w:val="00E36FD0"/>
    <w:rsid w:val="00E41582"/>
    <w:rsid w:val="00E4592F"/>
    <w:rsid w:val="00E45DEE"/>
    <w:rsid w:val="00E522A2"/>
    <w:rsid w:val="00E57E8B"/>
    <w:rsid w:val="00E70CD9"/>
    <w:rsid w:val="00E83DAA"/>
    <w:rsid w:val="00E879F5"/>
    <w:rsid w:val="00E95F6E"/>
    <w:rsid w:val="00EB5ECB"/>
    <w:rsid w:val="00EC172E"/>
    <w:rsid w:val="00EC5EBD"/>
    <w:rsid w:val="00EC7E51"/>
    <w:rsid w:val="00EE0262"/>
    <w:rsid w:val="00EE1198"/>
    <w:rsid w:val="00EE327F"/>
    <w:rsid w:val="00EE6DAA"/>
    <w:rsid w:val="00EE7D23"/>
    <w:rsid w:val="00EF0FF7"/>
    <w:rsid w:val="00EF6B01"/>
    <w:rsid w:val="00EF7207"/>
    <w:rsid w:val="00F06E5B"/>
    <w:rsid w:val="00F1223E"/>
    <w:rsid w:val="00F231B1"/>
    <w:rsid w:val="00F30CBA"/>
    <w:rsid w:val="00F339D4"/>
    <w:rsid w:val="00F36F8F"/>
    <w:rsid w:val="00F411ED"/>
    <w:rsid w:val="00F41DC3"/>
    <w:rsid w:val="00F43723"/>
    <w:rsid w:val="00F454F2"/>
    <w:rsid w:val="00F47253"/>
    <w:rsid w:val="00F51EB3"/>
    <w:rsid w:val="00F521DD"/>
    <w:rsid w:val="00F631EE"/>
    <w:rsid w:val="00F65126"/>
    <w:rsid w:val="00F707EC"/>
    <w:rsid w:val="00F720F8"/>
    <w:rsid w:val="00F74518"/>
    <w:rsid w:val="00F8049E"/>
    <w:rsid w:val="00F85EB5"/>
    <w:rsid w:val="00F92168"/>
    <w:rsid w:val="00F9343C"/>
    <w:rsid w:val="00FB6ABB"/>
    <w:rsid w:val="00FB78CB"/>
    <w:rsid w:val="00FC25A6"/>
    <w:rsid w:val="00FD1255"/>
    <w:rsid w:val="00FD14CE"/>
    <w:rsid w:val="00FD302B"/>
    <w:rsid w:val="00FE280A"/>
    <w:rsid w:val="00FE6070"/>
    <w:rsid w:val="00FE74DE"/>
    <w:rsid w:val="00FF5889"/>
    <w:rsid w:val="1934BFAE"/>
    <w:rsid w:val="3B34BF81"/>
    <w:rsid w:val="402E1690"/>
    <w:rsid w:val="70F232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colormru v:ext="edit" colors="#ec8c00,#c00,red,#f60"/>
    </o:shapedefaults>
    <o:shapelayout v:ext="edit">
      <o:idmap v:ext="edit" data="1"/>
    </o:shapelayout>
  </w:shapeDefaults>
  <w:decimalSymbol w:val="."/>
  <w:listSeparator w:val=","/>
  <w14:docId w14:val="06F3CA6A"/>
  <w15:docId w15:val="{EE6DE26B-808C-418D-A547-6B34E4F62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96E4E"/>
    <w:rPr>
      <w:sz w:val="24"/>
      <w:szCs w:val="24"/>
    </w:rPr>
  </w:style>
  <w:style w:type="paragraph" w:styleId="Heading1">
    <w:name w:val="heading 1"/>
    <w:basedOn w:val="Normal"/>
    <w:next w:val="Normal"/>
    <w:qFormat/>
    <w:rsid w:val="00B85D16"/>
    <w:pPr>
      <w:keepNext/>
      <w:suppressAutoHyphens/>
      <w:jc w:val="center"/>
      <w:outlineLvl w:val="0"/>
    </w:pPr>
    <w:rPr>
      <w:rFonts w:ascii="Univers" w:hAnsi="Univers"/>
      <w:b/>
      <w:sz w:val="32"/>
    </w:rPr>
  </w:style>
  <w:style w:type="paragraph" w:styleId="Heading2">
    <w:name w:val="heading 2"/>
    <w:basedOn w:val="Normal"/>
    <w:next w:val="Normal"/>
    <w:qFormat/>
    <w:rsid w:val="00B85D16"/>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B85D16"/>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B85D16"/>
    <w:pPr>
      <w:keepNext/>
      <w:outlineLvl w:val="3"/>
    </w:pPr>
    <w:rPr>
      <w:b/>
      <w:sz w:val="18"/>
    </w:rPr>
  </w:style>
  <w:style w:type="paragraph" w:styleId="Heading5">
    <w:name w:val="heading 5"/>
    <w:basedOn w:val="Normal"/>
    <w:next w:val="Normal"/>
    <w:qFormat/>
    <w:rsid w:val="00B85D16"/>
    <w:pPr>
      <w:keepNext/>
      <w:tabs>
        <w:tab w:val="left" w:pos="-720"/>
        <w:tab w:val="left" w:pos="0"/>
        <w:tab w:val="left" w:pos="720"/>
      </w:tabs>
      <w:suppressAutoHyphens/>
      <w:jc w:val="center"/>
      <w:outlineLvl w:val="4"/>
    </w:pPr>
    <w:rPr>
      <w:b/>
      <w:sz w:val="1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EndnoteText">
    <w:name w:val="endnote text"/>
    <w:basedOn w:val="Normal"/>
    <w:semiHidden/>
    <w:rsid w:val="00B85D16"/>
  </w:style>
  <w:style w:type="character" w:styleId="EndnoteReference">
    <w:name w:val="endnote reference"/>
    <w:basedOn w:val="DefaultParagraphFont"/>
    <w:semiHidden/>
    <w:rsid w:val="00B85D16"/>
    <w:rPr>
      <w:vertAlign w:val="superscript"/>
    </w:rPr>
  </w:style>
  <w:style w:type="paragraph" w:styleId="FootnoteText">
    <w:name w:val="footnote text"/>
    <w:basedOn w:val="Normal"/>
    <w:semiHidden/>
    <w:rsid w:val="00B85D16"/>
  </w:style>
  <w:style w:type="character" w:styleId="FootnoteReference">
    <w:name w:val="footnote reference"/>
    <w:basedOn w:val="DefaultParagraphFont"/>
    <w:semiHidden/>
    <w:rsid w:val="00B85D16"/>
    <w:rPr>
      <w:vertAlign w:val="superscript"/>
    </w:rPr>
  </w:style>
  <w:style w:type="paragraph" w:styleId="TOC1">
    <w:name w:val="toc 1"/>
    <w:basedOn w:val="Normal"/>
    <w:next w:val="Normal"/>
    <w:semiHidden/>
    <w:rsid w:val="00B85D16"/>
    <w:pPr>
      <w:tabs>
        <w:tab w:val="right" w:leader="dot" w:pos="9360"/>
      </w:tabs>
      <w:suppressAutoHyphens/>
      <w:spacing w:before="480"/>
      <w:ind w:left="720" w:right="720" w:hanging="720"/>
    </w:pPr>
  </w:style>
  <w:style w:type="paragraph" w:styleId="TOC2">
    <w:name w:val="toc 2"/>
    <w:basedOn w:val="Normal"/>
    <w:next w:val="Normal"/>
    <w:semiHidden/>
    <w:rsid w:val="00B85D16"/>
    <w:pPr>
      <w:tabs>
        <w:tab w:val="right" w:leader="dot" w:pos="9360"/>
      </w:tabs>
      <w:suppressAutoHyphens/>
      <w:ind w:left="1440" w:right="720" w:hanging="720"/>
    </w:pPr>
  </w:style>
  <w:style w:type="paragraph" w:styleId="TOC3">
    <w:name w:val="toc 3"/>
    <w:basedOn w:val="Normal"/>
    <w:next w:val="Normal"/>
    <w:semiHidden/>
    <w:rsid w:val="00B85D16"/>
    <w:pPr>
      <w:tabs>
        <w:tab w:val="right" w:leader="dot" w:pos="9360"/>
      </w:tabs>
      <w:suppressAutoHyphens/>
      <w:ind w:left="2160" w:right="720" w:hanging="720"/>
    </w:pPr>
  </w:style>
  <w:style w:type="paragraph" w:styleId="TOC4">
    <w:name w:val="toc 4"/>
    <w:basedOn w:val="Normal"/>
    <w:next w:val="Normal"/>
    <w:semiHidden/>
    <w:rsid w:val="00B85D16"/>
    <w:pPr>
      <w:tabs>
        <w:tab w:val="right" w:leader="dot" w:pos="9360"/>
      </w:tabs>
      <w:suppressAutoHyphens/>
      <w:ind w:left="2880" w:right="720" w:hanging="720"/>
    </w:pPr>
  </w:style>
  <w:style w:type="paragraph" w:styleId="TOC5">
    <w:name w:val="toc 5"/>
    <w:basedOn w:val="Normal"/>
    <w:next w:val="Normal"/>
    <w:semiHidden/>
    <w:rsid w:val="00B85D16"/>
    <w:pPr>
      <w:tabs>
        <w:tab w:val="right" w:leader="dot" w:pos="9360"/>
      </w:tabs>
      <w:suppressAutoHyphens/>
      <w:ind w:left="3600" w:right="720" w:hanging="720"/>
    </w:pPr>
  </w:style>
  <w:style w:type="paragraph" w:styleId="TOC6">
    <w:name w:val="toc 6"/>
    <w:basedOn w:val="Normal"/>
    <w:next w:val="Normal"/>
    <w:semiHidden/>
    <w:rsid w:val="00B85D16"/>
    <w:pPr>
      <w:tabs>
        <w:tab w:val="right" w:pos="9360"/>
      </w:tabs>
      <w:suppressAutoHyphens/>
      <w:ind w:left="720" w:hanging="720"/>
    </w:pPr>
  </w:style>
  <w:style w:type="paragraph" w:styleId="TOC7">
    <w:name w:val="toc 7"/>
    <w:basedOn w:val="Normal"/>
    <w:next w:val="Normal"/>
    <w:semiHidden/>
    <w:rsid w:val="00B85D16"/>
    <w:pPr>
      <w:suppressAutoHyphens/>
      <w:ind w:left="720" w:hanging="720"/>
    </w:pPr>
  </w:style>
  <w:style w:type="paragraph" w:styleId="TOC8">
    <w:name w:val="toc 8"/>
    <w:basedOn w:val="Normal"/>
    <w:next w:val="Normal"/>
    <w:semiHidden/>
    <w:rsid w:val="00B85D16"/>
    <w:pPr>
      <w:tabs>
        <w:tab w:val="right" w:pos="9360"/>
      </w:tabs>
      <w:suppressAutoHyphens/>
      <w:ind w:left="720" w:hanging="720"/>
    </w:pPr>
  </w:style>
  <w:style w:type="paragraph" w:styleId="TOC9">
    <w:name w:val="toc 9"/>
    <w:basedOn w:val="Normal"/>
    <w:next w:val="Normal"/>
    <w:semiHidden/>
    <w:rsid w:val="00B85D16"/>
    <w:pPr>
      <w:tabs>
        <w:tab w:val="right" w:leader="dot" w:pos="9360"/>
      </w:tabs>
      <w:suppressAutoHyphens/>
      <w:ind w:left="720" w:hanging="720"/>
    </w:pPr>
  </w:style>
  <w:style w:type="paragraph" w:styleId="Index1">
    <w:name w:val="index 1"/>
    <w:basedOn w:val="Normal"/>
    <w:next w:val="Normal"/>
    <w:semiHidden/>
    <w:rsid w:val="00B85D16"/>
    <w:pPr>
      <w:tabs>
        <w:tab w:val="right" w:leader="dot" w:pos="9360"/>
      </w:tabs>
      <w:suppressAutoHyphens/>
      <w:ind w:left="1440" w:right="720" w:hanging="1440"/>
    </w:pPr>
  </w:style>
  <w:style w:type="paragraph" w:styleId="Index2">
    <w:name w:val="index 2"/>
    <w:basedOn w:val="Normal"/>
    <w:next w:val="Normal"/>
    <w:semiHidden/>
    <w:rsid w:val="00B85D16"/>
    <w:pPr>
      <w:tabs>
        <w:tab w:val="right" w:leader="dot" w:pos="9360"/>
      </w:tabs>
      <w:suppressAutoHyphens/>
      <w:ind w:left="1440" w:right="720" w:hanging="720"/>
    </w:pPr>
  </w:style>
  <w:style w:type="paragraph" w:styleId="TOAHeading">
    <w:name w:val="toa heading"/>
    <w:basedOn w:val="Normal"/>
    <w:next w:val="Normal"/>
    <w:semiHidden/>
    <w:rsid w:val="00B85D16"/>
    <w:pPr>
      <w:tabs>
        <w:tab w:val="right" w:pos="9360"/>
      </w:tabs>
      <w:suppressAutoHyphens/>
    </w:pPr>
  </w:style>
  <w:style w:type="paragraph" w:styleId="Caption">
    <w:name w:val="caption"/>
    <w:basedOn w:val="Normal"/>
    <w:next w:val="Normal"/>
    <w:qFormat/>
    <w:rsid w:val="00B85D16"/>
  </w:style>
  <w:style w:type="character" w:styleId="EquationCaption" w:customStyle="1">
    <w:name w:val="_Equation Caption"/>
    <w:rsid w:val="00B85D16"/>
  </w:style>
  <w:style w:type="paragraph" w:styleId="Footer">
    <w:name w:val="footer"/>
    <w:basedOn w:val="Normal"/>
    <w:rsid w:val="00B85D16"/>
    <w:pPr>
      <w:tabs>
        <w:tab w:val="center" w:pos="4320"/>
        <w:tab w:val="right" w:pos="8640"/>
      </w:tabs>
    </w:pPr>
  </w:style>
  <w:style w:type="paragraph" w:styleId="Header">
    <w:name w:val="header"/>
    <w:basedOn w:val="Normal"/>
    <w:rsid w:val="00B85D16"/>
    <w:pPr>
      <w:tabs>
        <w:tab w:val="center" w:pos="4320"/>
        <w:tab w:val="right" w:pos="8640"/>
      </w:tabs>
    </w:pPr>
  </w:style>
  <w:style w:type="paragraph" w:styleId="Title">
    <w:name w:val="Title"/>
    <w:basedOn w:val="Normal"/>
    <w:qFormat/>
    <w:rsid w:val="00B85D16"/>
    <w:pPr>
      <w:jc w:val="center"/>
    </w:pPr>
    <w:rPr>
      <w:b/>
      <w:sz w:val="48"/>
    </w:rPr>
  </w:style>
  <w:style w:type="paragraph" w:styleId="BodyTextIndent2">
    <w:name w:val="Body Text Indent 2"/>
    <w:basedOn w:val="Normal"/>
    <w:rsid w:val="00B85D16"/>
    <w:pPr>
      <w:tabs>
        <w:tab w:val="left" w:pos="-720"/>
      </w:tabs>
      <w:suppressAutoHyphens/>
      <w:ind w:left="720" w:hanging="720"/>
    </w:pPr>
    <w:rPr>
      <w:rFonts w:ascii="Univers" w:hAnsi="Univers"/>
      <w:b/>
      <w:sz w:val="20"/>
    </w:rPr>
  </w:style>
  <w:style w:type="paragraph" w:styleId="BodyTextIndent3">
    <w:name w:val="Body Text Indent 3"/>
    <w:basedOn w:val="Normal"/>
    <w:rsid w:val="00B85D16"/>
    <w:pPr>
      <w:ind w:left="1440" w:hanging="1440"/>
    </w:pPr>
    <w:rPr>
      <w:rFonts w:ascii="Univers" w:hAnsi="Univers"/>
      <w:sz w:val="20"/>
    </w:rPr>
  </w:style>
  <w:style w:type="paragraph" w:styleId="Document1" w:customStyle="1">
    <w:name w:val="Document 1"/>
    <w:rsid w:val="00B85D16"/>
    <w:pPr>
      <w:keepNext/>
      <w:keepLines/>
      <w:tabs>
        <w:tab w:val="left" w:pos="-720"/>
      </w:tabs>
      <w:suppressAutoHyphens/>
    </w:pPr>
    <w:rPr>
      <w:rFonts w:ascii="Univers" w:hAnsi="Univers"/>
    </w:rPr>
  </w:style>
  <w:style w:type="paragraph" w:styleId="BodyText">
    <w:name w:val="Body Text"/>
    <w:basedOn w:val="Normal"/>
    <w:rsid w:val="00B85D16"/>
    <w:pPr>
      <w:suppressAutoHyphens/>
    </w:pPr>
    <w:rPr>
      <w:rFonts w:ascii="Univers" w:hAnsi="Univers"/>
      <w:b/>
    </w:rPr>
  </w:style>
  <w:style w:type="paragraph" w:styleId="BodyText2">
    <w:name w:val="Body Text 2"/>
    <w:basedOn w:val="Normal"/>
    <w:rsid w:val="00B85D16"/>
    <w:pPr>
      <w:suppressAutoHyphens/>
    </w:pPr>
    <w:rPr>
      <w:rFonts w:ascii="Univers" w:hAnsi="Univers"/>
      <w:b/>
      <w:sz w:val="20"/>
    </w:rPr>
  </w:style>
  <w:style w:type="paragraph" w:styleId="BodyTextIndent">
    <w:name w:val="Body Text Indent"/>
    <w:basedOn w:val="Normal"/>
    <w:rsid w:val="00B85D16"/>
    <w:pPr>
      <w:tabs>
        <w:tab w:val="left" w:pos="432"/>
      </w:tabs>
      <w:spacing w:line="180" w:lineRule="exact"/>
      <w:ind w:left="864" w:hanging="432"/>
    </w:pPr>
    <w:rPr>
      <w:sz w:val="14"/>
    </w:rPr>
  </w:style>
  <w:style w:type="character" w:styleId="Hyperlink">
    <w:name w:val="Hyperlink"/>
    <w:basedOn w:val="DefaultParagraphFont"/>
    <w:rsid w:val="00B85D16"/>
    <w:rPr>
      <w:color w:val="0000FF"/>
      <w:u w:val="single"/>
    </w:rPr>
  </w:style>
  <w:style w:type="character" w:styleId="PageNumber">
    <w:name w:val="page number"/>
    <w:basedOn w:val="DefaultParagraphFont"/>
    <w:rsid w:val="00B85D16"/>
  </w:style>
  <w:style w:type="paragraph" w:styleId="BodyText3">
    <w:name w:val="Body Text 3"/>
    <w:basedOn w:val="Normal"/>
    <w:rsid w:val="00B85D16"/>
    <w:pPr>
      <w:suppressAutoHyphens/>
    </w:pPr>
    <w:rPr>
      <w:rFonts w:ascii="Univers" w:hAnsi="Univers"/>
      <w:b/>
      <w:color w:val="0000FF"/>
    </w:rPr>
  </w:style>
  <w:style w:type="paragraph" w:styleId="BalloonText">
    <w:name w:val="Balloon Text"/>
    <w:basedOn w:val="Normal"/>
    <w:semiHidden/>
    <w:rsid w:val="00B85D16"/>
    <w:rPr>
      <w:rFonts w:ascii="Tahoma" w:hAnsi="Tahoma" w:cs="Tahoma"/>
      <w:sz w:val="16"/>
      <w:szCs w:val="16"/>
    </w:rPr>
  </w:style>
  <w:style w:type="character" w:styleId="FollowedHyperlink">
    <w:name w:val="FollowedHyperlink"/>
    <w:basedOn w:val="DefaultParagraphFont"/>
    <w:rsid w:val="00B85D16"/>
    <w:rPr>
      <w:color w:val="800080"/>
      <w:u w:val="single"/>
    </w:rPr>
  </w:style>
  <w:style w:type="paragraph" w:styleId="DocumentMap">
    <w:name w:val="Document Map"/>
    <w:basedOn w:val="Normal"/>
    <w:semiHidden/>
    <w:rsid w:val="00B85D16"/>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uiPriority w:val="59"/>
    <w:rsid w:val="00326BB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rsid w:val="00B54D2F"/>
    <w:rPr>
      <w:sz w:val="16"/>
      <w:szCs w:val="16"/>
    </w:rPr>
  </w:style>
  <w:style w:type="paragraph" w:styleId="CommentText">
    <w:name w:val="annotation text"/>
    <w:basedOn w:val="Normal"/>
    <w:link w:val="CommentTextChar"/>
    <w:rsid w:val="00B54D2F"/>
    <w:rPr>
      <w:sz w:val="20"/>
      <w:szCs w:val="20"/>
    </w:rPr>
  </w:style>
  <w:style w:type="character" w:styleId="CommentTextChar" w:customStyle="1">
    <w:name w:val="Comment Text Char"/>
    <w:basedOn w:val="DefaultParagraphFont"/>
    <w:link w:val="CommentText"/>
    <w:rsid w:val="00B54D2F"/>
  </w:style>
  <w:style w:type="paragraph" w:styleId="CommentSubject">
    <w:name w:val="annotation subject"/>
    <w:basedOn w:val="CommentText"/>
    <w:next w:val="CommentText"/>
    <w:link w:val="CommentSubjectChar"/>
    <w:rsid w:val="00B54D2F"/>
    <w:rPr>
      <w:b/>
      <w:bCs/>
    </w:rPr>
  </w:style>
  <w:style w:type="character" w:styleId="CommentSubjectChar" w:customStyle="1">
    <w:name w:val="Comment Subject Char"/>
    <w:basedOn w:val="CommentTextChar"/>
    <w:link w:val="CommentSubject"/>
    <w:rsid w:val="00B54D2F"/>
    <w:rPr>
      <w:b/>
      <w:bCs/>
    </w:rPr>
  </w:style>
  <w:style w:type="character" w:styleId="UnresolvedMention">
    <w:name w:val="Unresolved Mention"/>
    <w:basedOn w:val="DefaultParagraphFont"/>
    <w:uiPriority w:val="99"/>
    <w:semiHidden/>
    <w:unhideWhenUsed/>
    <w:rsid w:val="00344515"/>
    <w:rPr>
      <w:color w:val="605E5C"/>
      <w:shd w:val="clear" w:color="auto" w:fill="E1DFDD"/>
    </w:rPr>
  </w:style>
  <w:style w:type="paragraph" w:styleId="Revision">
    <w:name w:val="Revision"/>
    <w:hidden/>
    <w:uiPriority w:val="99"/>
    <w:semiHidden/>
    <w:rsid w:val="009B7288"/>
    <w:rPr>
      <w:sz w:val="24"/>
      <w:szCs w:val="24"/>
    </w:rPr>
  </w:style>
  <w:style w:type="character" w:styleId="normaltextrun" w:customStyle="1">
    <w:name w:val="normaltextrun"/>
    <w:basedOn w:val="DefaultParagraphFont"/>
    <w:rsid w:val="0057155D"/>
  </w:style>
  <w:style w:type="character" w:styleId="eop" w:customStyle="1">
    <w:name w:val="eop"/>
    <w:basedOn w:val="DefaultParagraphFont"/>
    <w:rsid w:val="008867E1"/>
  </w:style>
  <w:style w:type="paragraph" w:styleId="paragraph" w:customStyle="1">
    <w:name w:val="paragraph"/>
    <w:basedOn w:val="Normal"/>
    <w:rsid w:val="0001475C"/>
    <w:pPr>
      <w:spacing w:before="100" w:beforeAutospacing="1" w:after="100" w:afterAutospacing="1"/>
    </w:pPr>
  </w:style>
  <w:style w:type="character" w:styleId="contextualspellingandgrammarerror" w:customStyle="1">
    <w:name w:val="contextualspellingandgrammarerror"/>
    <w:basedOn w:val="DefaultParagraphFont"/>
    <w:rsid w:val="0001475C"/>
  </w:style>
  <w:style w:type="character" w:styleId="spellingerror" w:customStyle="1">
    <w:name w:val="spellingerror"/>
    <w:basedOn w:val="DefaultParagraphFont"/>
    <w:rsid w:val="000147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101356">
      <w:bodyDiv w:val="1"/>
      <w:marLeft w:val="0"/>
      <w:marRight w:val="0"/>
      <w:marTop w:val="0"/>
      <w:marBottom w:val="0"/>
      <w:divBdr>
        <w:top w:val="none" w:sz="0" w:space="0" w:color="auto"/>
        <w:left w:val="none" w:sz="0" w:space="0" w:color="auto"/>
        <w:bottom w:val="none" w:sz="0" w:space="0" w:color="auto"/>
        <w:right w:val="none" w:sz="0" w:space="0" w:color="auto"/>
      </w:divBdr>
    </w:div>
    <w:div w:id="734209416">
      <w:bodyDiv w:val="1"/>
      <w:marLeft w:val="0"/>
      <w:marRight w:val="0"/>
      <w:marTop w:val="0"/>
      <w:marBottom w:val="0"/>
      <w:divBdr>
        <w:top w:val="none" w:sz="0" w:space="0" w:color="auto"/>
        <w:left w:val="none" w:sz="0" w:space="0" w:color="auto"/>
        <w:bottom w:val="none" w:sz="0" w:space="0" w:color="auto"/>
        <w:right w:val="none" w:sz="0" w:space="0" w:color="auto"/>
      </w:divBdr>
    </w:div>
    <w:div w:id="1658806252">
      <w:bodyDiv w:val="1"/>
      <w:marLeft w:val="0"/>
      <w:marRight w:val="0"/>
      <w:marTop w:val="0"/>
      <w:marBottom w:val="0"/>
      <w:divBdr>
        <w:top w:val="none" w:sz="0" w:space="0" w:color="auto"/>
        <w:left w:val="none" w:sz="0" w:space="0" w:color="auto"/>
        <w:bottom w:val="none" w:sz="0" w:space="0" w:color="auto"/>
        <w:right w:val="none" w:sz="0" w:space="0" w:color="auto"/>
      </w:divBdr>
    </w:div>
    <w:div w:id="2120566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hyperlink" Target="https://www.vetbiz/va/gov/vip/" TargetMode="Externa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webSettings" Target="webSettings.xml" Id="rId7" /><Relationship Type="http://schemas.openxmlformats.org/officeDocument/2006/relationships/hyperlink" Target="https://www.in.gov/idoa/mwbe" TargetMode="External" Id="rId12" /><Relationship Type="http://schemas.openxmlformats.org/officeDocument/2006/relationships/hyperlink" Target="https://www.in.gov/idoa/mwbe" TargetMode="External" Id="rId17" /><Relationship Type="http://schemas.openxmlformats.org/officeDocument/2006/relationships/customXml" Target="../customXml/item2.xml" Id="rId2" /><Relationship Type="http://schemas.openxmlformats.org/officeDocument/2006/relationships/hyperlink" Target="mailto:indianaveteranspreference@idoa.in.gov" TargetMode="External" Id="rId16" /><Relationship Type="http://schemas.microsoft.com/office/2011/relationships/people" Target="people.xml" Id="rId20"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vetbiz/va/gov/vip/" TargetMode="External" Id="rId11" /><Relationship Type="http://schemas.openxmlformats.org/officeDocument/2006/relationships/styles" Target="styles.xml" Id="rId5" /><Relationship Type="http://schemas.openxmlformats.org/officeDocument/2006/relationships/hyperlink" Target="https://www.in.gov/idoa/mwbe" TargetMode="External" Id="rId15" /><Relationship Type="http://schemas.openxmlformats.org/officeDocument/2006/relationships/hyperlink" Target="https://www.in.gov/idoa/mwbe" TargetMode="External" Id="rId10" /><Relationship Type="http://schemas.openxmlformats.org/officeDocument/2006/relationships/fontTable" Target="fontTable.xml" Id="rId19"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yperlink" Target="https://www.vetbiz/va/gov/vip/" TargetMode="External" Id="rId14" /></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8" ma:contentTypeDescription="Create a new document." ma:contentTypeScope="" ma:versionID="ce830d8010b51e38590978bab322a0c8">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807e8e790bf1b9f4e3b8aaa8051521d7"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1105D7-9619-4C78-98FC-EDBD9A86794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23B9117-1321-4EFE-BD3E-E2F5153F316F}">
  <ds:schemaRefs>
    <ds:schemaRef ds:uri="http://schemas.microsoft.com/sharepoint/v3/contenttype/forms"/>
  </ds:schemaRefs>
</ds:datastoreItem>
</file>

<file path=customXml/itemProps3.xml><?xml version="1.0" encoding="utf-8"?>
<ds:datastoreItem xmlns:ds="http://schemas.openxmlformats.org/officeDocument/2006/customXml" ds:itemID="{A5592ABC-DCEC-492C-A68C-89B63F8F1C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MBE  WBE</ap:Template>
  <ap:Application>Microsoft Word for the web</ap:Application>
  <ap:DocSecurity>0</ap:DocSecurity>
  <ap:ScaleCrop>false</ap:ScaleCrop>
  <ap:Company>State of Indiana</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MWBE Commitment Form</dc:title>
  <dc:creator>jhelmer</dc:creator>
  <lastModifiedBy>Jeff Starbuck</lastModifiedBy>
  <revision>4</revision>
  <lastPrinted>2015-04-22T14:59:00.0000000Z</lastPrinted>
  <dcterms:created xsi:type="dcterms:W3CDTF">2023-07-11T23:40:00.0000000Z</dcterms:created>
  <dcterms:modified xsi:type="dcterms:W3CDTF">2023-07-12T20:00:39.3218872Z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